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B9D451E" w:rsidR="00997F82" w:rsidRDefault="00F451D1"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Miloj Spiš, o.z. so štatútom miestnej akčnej skupiny</w:t>
      </w:r>
    </w:p>
    <w:p w14:paraId="2B714BFE" w14:textId="4E716FF2" w:rsidR="00F451D1" w:rsidRPr="003C2452" w:rsidRDefault="00F451D1"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(ďalej len MAS Miloj Spiš)</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219BBE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450844">
        <w:rPr>
          <w:rFonts w:ascii="Arial" w:eastAsia="Times New Roman" w:hAnsi="Arial" w:cs="Arial"/>
          <w:sz w:val="28"/>
          <w:szCs w:val="20"/>
        </w:rPr>
        <w:t>R0</w:t>
      </w:r>
      <w:r w:rsidR="00F451D1">
        <w:rPr>
          <w:rFonts w:ascii="Arial" w:eastAsia="Times New Roman" w:hAnsi="Arial" w:cs="Arial"/>
          <w:sz w:val="28"/>
          <w:szCs w:val="20"/>
        </w:rPr>
        <w:t>38</w:t>
      </w:r>
      <w:r w:rsidRPr="00C13613">
        <w:rPr>
          <w:rFonts w:ascii="Arial" w:eastAsia="Times New Roman" w:hAnsi="Arial" w:cs="Arial"/>
          <w:sz w:val="28"/>
          <w:szCs w:val="20"/>
        </w:rPr>
        <w:t>-</w:t>
      </w:r>
      <w:r w:rsidR="00F451D1">
        <w:rPr>
          <w:rFonts w:ascii="Arial" w:eastAsia="Times New Roman" w:hAnsi="Arial" w:cs="Arial"/>
          <w:sz w:val="28"/>
          <w:szCs w:val="20"/>
        </w:rPr>
        <w:t>511</w:t>
      </w:r>
      <w:r w:rsidRPr="00C13613">
        <w:rPr>
          <w:rFonts w:ascii="Arial" w:eastAsia="Times New Roman" w:hAnsi="Arial" w:cs="Arial"/>
          <w:sz w:val="28"/>
          <w:szCs w:val="20"/>
        </w:rPr>
        <w:t>-</w:t>
      </w:r>
      <w:r w:rsidR="00F451D1">
        <w:rPr>
          <w:rFonts w:ascii="Arial" w:eastAsia="Times New Roman" w:hAnsi="Arial" w:cs="Arial"/>
          <w:sz w:val="28"/>
          <w:szCs w:val="20"/>
        </w:rPr>
        <w:t>00</w:t>
      </w:r>
      <w:r w:rsidR="00836A66">
        <w:rPr>
          <w:rFonts w:ascii="Arial" w:eastAsia="Times New Roman" w:hAnsi="Arial" w:cs="Arial"/>
          <w:sz w:val="28"/>
          <w:szCs w:val="20"/>
        </w:rPr>
        <w:t>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94A8DAC" w14:textId="1B87A499" w:rsidR="005E03D9" w:rsidRPr="00997F82" w:rsidRDefault="005E03D9" w:rsidP="005E03D9">
      <w:pPr>
        <w:spacing w:after="0" w:line="240" w:lineRule="auto"/>
        <w:jc w:val="center"/>
        <w:rPr>
          <w:rFonts w:ascii="Arial" w:eastAsia="Times New Roman" w:hAnsi="Arial" w:cs="Arial"/>
          <w:color w:val="002060"/>
          <w:sz w:val="28"/>
          <w:szCs w:val="20"/>
        </w:rPr>
      </w:pPr>
      <w:r>
        <w:rPr>
          <w:rFonts w:ascii="Arial" w:eastAsia="Times New Roman" w:hAnsi="Arial" w:cs="Arial"/>
          <w:color w:val="002060"/>
          <w:sz w:val="28"/>
          <w:szCs w:val="20"/>
        </w:rPr>
        <w:t xml:space="preserve">Aktualizácia č. </w:t>
      </w:r>
      <w:del w:id="0" w:author="Autor">
        <w:r w:rsidDel="00C86106">
          <w:rPr>
            <w:rFonts w:ascii="Arial" w:eastAsia="Times New Roman" w:hAnsi="Arial" w:cs="Arial"/>
            <w:color w:val="002060"/>
            <w:sz w:val="28"/>
            <w:szCs w:val="20"/>
          </w:rPr>
          <w:delText>1</w:delText>
        </w:r>
      </w:del>
      <w:ins w:id="1" w:author="Autor">
        <w:r w:rsidR="00C86106">
          <w:rPr>
            <w:rFonts w:ascii="Arial" w:eastAsia="Times New Roman" w:hAnsi="Arial" w:cs="Arial"/>
            <w:color w:val="002060"/>
            <w:sz w:val="28"/>
            <w:szCs w:val="20"/>
          </w:rPr>
          <w:t>2</w:t>
        </w:r>
      </w:ins>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E24F19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F451D1">
            <w:rPr>
              <w:rFonts w:ascii="Arial" w:hAnsi="Arial" w:cs="Arial"/>
              <w:b/>
              <w:sz w:val="22"/>
            </w:rPr>
            <w:t>5.1.1 Zvýšenie zamestnanosti na miestnej úrovni podporou podnikania a inovácií</w:t>
          </w:r>
        </w:sdtContent>
      </w:sdt>
    </w:p>
    <w:p w14:paraId="266737C6" w14:textId="70909D22"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451D1">
            <w:rPr>
              <w:rFonts w:ascii="Arial" w:hAnsi="Arial" w:cs="Arial"/>
              <w:sz w:val="22"/>
            </w:rPr>
            <w:t>A1 Podpora podnikania a inovácií</w:t>
          </w:r>
        </w:sdtContent>
      </w:sdt>
    </w:p>
    <w:p w14:paraId="60D37D52" w14:textId="16F9F6A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451D1">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2146BF6"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F451D1" w:rsidRPr="00F451D1">
        <w:rPr>
          <w:rFonts w:ascii="Arial" w:hAnsi="Arial" w:cs="Arial"/>
          <w:b/>
          <w:i/>
          <w:sz w:val="22"/>
        </w:rPr>
        <w:t>Miloj Spiš, o.z.</w:t>
      </w:r>
      <w:r w:rsidRPr="00B50BAE">
        <w:rPr>
          <w:rFonts w:ascii="Arial" w:hAnsi="Arial" w:cs="Arial"/>
          <w:sz w:val="22"/>
        </w:rPr>
        <w:t xml:space="preserve"> </w:t>
      </w:r>
    </w:p>
    <w:p w14:paraId="5C40D1B0" w14:textId="642C1750" w:rsidR="00997F82"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F451D1">
        <w:rPr>
          <w:rFonts w:ascii="Arial" w:hAnsi="Arial" w:cs="Arial"/>
          <w:i/>
          <w:sz w:val="22"/>
        </w:rPr>
        <w:t>Kostolná 20/12</w:t>
      </w:r>
    </w:p>
    <w:p w14:paraId="652298A0" w14:textId="4A1C7207" w:rsidR="000B0236" w:rsidRPr="00B50BAE" w:rsidRDefault="000B0236" w:rsidP="00F30DAB">
      <w:pPr>
        <w:tabs>
          <w:tab w:val="left" w:pos="1418"/>
        </w:tabs>
        <w:spacing w:before="120" w:after="0" w:line="240" w:lineRule="auto"/>
        <w:rPr>
          <w:rFonts w:ascii="Arial" w:hAnsi="Arial" w:cs="Arial"/>
          <w:i/>
          <w:sz w:val="22"/>
        </w:rPr>
      </w:pPr>
      <w:r>
        <w:rPr>
          <w:rFonts w:ascii="Arial" w:hAnsi="Arial" w:cs="Arial"/>
          <w:i/>
          <w:sz w:val="22"/>
        </w:rPr>
        <w:t xml:space="preserve">                       Spišské Tomášovce</w:t>
      </w:r>
    </w:p>
    <w:p w14:paraId="3DB92461" w14:textId="0C6B9C90"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F451D1" w:rsidRPr="00F451D1">
        <w:rPr>
          <w:rFonts w:ascii="Arial" w:hAnsi="Arial" w:cs="Arial"/>
          <w:i/>
          <w:sz w:val="22"/>
        </w:rPr>
        <w:t xml:space="preserve">052 01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E7A16C3"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2-24T00:00:00Z">
            <w:dateFormat w:val="d. M. yyyy"/>
            <w:lid w:val="sk-SK"/>
            <w:storeMappedDataAs w:val="dateTime"/>
            <w:calendar w:val="gregorian"/>
          </w:date>
        </w:sdtPr>
        <w:sdtEndPr/>
        <w:sdtContent>
          <w:r w:rsidR="00292692">
            <w:rPr>
              <w:rFonts w:ascii="Arial" w:hAnsi="Arial" w:cs="Arial"/>
              <w:sz w:val="22"/>
            </w:rPr>
            <w:t>24. 2. 2021</w:t>
          </w:r>
        </w:sdtContent>
      </w:sdt>
    </w:p>
    <w:p w14:paraId="532ABE8D" w14:textId="09C5BC60"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F451D1" w:rsidRPr="00471C2A">
        <w:rPr>
          <w:rFonts w:ascii="Arial" w:hAnsi="Arial" w:cs="Arial"/>
          <w:color w:val="00B0F0"/>
          <w:sz w:val="22"/>
        </w:rPr>
        <w:t>https://www.milojspis.sk/index.php/vyzvy/vyzvy-irop-2014-2020</w:t>
      </w:r>
      <w:r w:rsidR="00F451D1">
        <w:rPr>
          <w:rFonts w:ascii="Arial" w:hAnsi="Arial" w:cs="Arial"/>
          <w:color w:val="00B0F0"/>
          <w:sz w:val="22"/>
        </w:rPr>
        <w:t xml:space="preserve"> </w:t>
      </w:r>
      <w:r w:rsidR="00F451D1" w:rsidRPr="00D01EF0">
        <w:rPr>
          <w:rFonts w:ascii="Arial" w:hAnsi="Arial" w:cs="Arial"/>
          <w:sz w:val="22"/>
        </w:rPr>
        <w:t xml:space="preserve"> </w:t>
      </w:r>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8" w:history="1">
        <w:r w:rsidR="005E03D9" w:rsidRPr="005E03D9">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01D872C4"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D6066">
        <w:rPr>
          <w:rFonts w:ascii="Arial" w:hAnsi="Arial" w:cs="Arial"/>
          <w:b/>
          <w:sz w:val="22"/>
        </w:rPr>
        <w:t>303 630,00</w:t>
      </w:r>
      <w:r w:rsidR="00F451D1" w:rsidRPr="000B6077">
        <w:rPr>
          <w:rFonts w:ascii="Arial" w:hAnsi="Arial" w:cs="Arial"/>
          <w:b/>
          <w:sz w:val="22"/>
        </w:rPr>
        <w:t xml:space="preserve"> </w:t>
      </w:r>
      <w:r w:rsidR="00F451D1">
        <w:rPr>
          <w:rFonts w:ascii="Arial" w:hAnsi="Arial" w:cs="Arial"/>
          <w:b/>
          <w:sz w:val="22"/>
        </w:rPr>
        <w:t xml:space="preserve">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7B76C0B"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5E03D9">
        <w:rPr>
          <w:sz w:val="22"/>
          <w:szCs w:val="22"/>
        </w:rPr>
        <w:t> žiadostiach o poskytnutie príspevku (ďalej aj  „</w:t>
      </w:r>
      <w:r>
        <w:rPr>
          <w:sz w:val="22"/>
          <w:szCs w:val="22"/>
        </w:rPr>
        <w:t>ŽoPr</w:t>
      </w:r>
      <w:r w:rsidR="005E03D9">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85DDDB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451D1">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451D1">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331937">
        <w:rPr>
          <w:rFonts w:ascii="Arial" w:hAnsi="Arial" w:cs="Arial"/>
          <w:b/>
          <w:sz w:val="22"/>
        </w:rPr>
        <w:t>refundácie</w:t>
      </w:r>
      <w:r>
        <w:rPr>
          <w:rFonts w:ascii="Arial" w:hAnsi="Arial" w:cs="Arial"/>
          <w:sz w:val="22"/>
        </w:rPr>
        <w:t>,</w:t>
      </w:r>
    </w:p>
    <w:p w14:paraId="383C8DFB" w14:textId="44EB99F3"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2" w:name="_Hlk35605282"/>
      <w:r w:rsidRPr="00797DEA">
        <w:rPr>
          <w:rFonts w:ascii="Arial" w:hAnsi="Arial" w:cs="Arial"/>
          <w:sz w:val="22"/>
        </w:rPr>
        <w:t>.</w:t>
      </w:r>
      <w:bookmarkEnd w:id="2"/>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7CF9A65C" w:rsidR="00997F82" w:rsidRDefault="00292692" w:rsidP="00016DEA">
            <w:pPr>
              <w:spacing w:before="60" w:after="60" w:line="240" w:lineRule="auto"/>
              <w:jc w:val="center"/>
              <w:outlineLvl w:val="0"/>
              <w:rPr>
                <w:rFonts w:ascii="Arial" w:hAnsi="Arial" w:cs="Arial"/>
                <w:sz w:val="20"/>
                <w:szCs w:val="20"/>
              </w:rPr>
            </w:pPr>
            <w:r>
              <w:rPr>
                <w:rFonts w:ascii="Arial" w:hAnsi="Arial" w:cs="Arial"/>
                <w:sz w:val="20"/>
                <w:szCs w:val="20"/>
              </w:rPr>
              <w:t>30.04</w:t>
            </w:r>
            <w:r w:rsidR="00FA6943">
              <w:rPr>
                <w:rFonts w:ascii="Arial" w:hAnsi="Arial" w:cs="Arial"/>
                <w:sz w:val="20"/>
                <w:szCs w:val="20"/>
              </w:rPr>
              <w:t>.2021</w:t>
            </w:r>
          </w:p>
        </w:tc>
        <w:tc>
          <w:tcPr>
            <w:tcW w:w="3070" w:type="dxa"/>
            <w:vAlign w:val="center"/>
          </w:tcPr>
          <w:p w14:paraId="7FB5A443" w14:textId="70FFBD8D" w:rsidR="00997F82" w:rsidRDefault="00292692" w:rsidP="00016DEA">
            <w:pPr>
              <w:spacing w:before="60" w:after="60" w:line="240" w:lineRule="auto"/>
              <w:jc w:val="center"/>
              <w:outlineLvl w:val="0"/>
              <w:rPr>
                <w:rFonts w:ascii="Arial" w:hAnsi="Arial" w:cs="Arial"/>
                <w:sz w:val="20"/>
                <w:szCs w:val="20"/>
              </w:rPr>
            </w:pPr>
            <w:r>
              <w:rPr>
                <w:rFonts w:ascii="Arial" w:hAnsi="Arial" w:cs="Arial"/>
                <w:sz w:val="20"/>
                <w:szCs w:val="20"/>
              </w:rPr>
              <w:t>30.06</w:t>
            </w:r>
            <w:r w:rsidR="00FA6943">
              <w:rPr>
                <w:rFonts w:ascii="Arial" w:hAnsi="Arial" w:cs="Arial"/>
                <w:sz w:val="20"/>
                <w:szCs w:val="20"/>
              </w:rPr>
              <w:t>.2021</w:t>
            </w:r>
          </w:p>
        </w:tc>
        <w:tc>
          <w:tcPr>
            <w:tcW w:w="3494" w:type="dxa"/>
          </w:tcPr>
          <w:p w14:paraId="766B9373" w14:textId="06B42AC5" w:rsidR="00997F82" w:rsidRDefault="00997F82" w:rsidP="005E03D9">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5E03D9">
              <w:rPr>
                <w:rFonts w:ascii="Arial" w:hAnsi="Arial" w:cs="Arial"/>
                <w:sz w:val="20"/>
                <w:szCs w:val="20"/>
              </w:rPr>
              <w:t>1</w:t>
            </w:r>
            <w:r w:rsidR="00FA6943">
              <w:rPr>
                <w:rFonts w:ascii="Arial" w:hAnsi="Arial" w:cs="Arial"/>
                <w:sz w:val="20"/>
                <w:szCs w:val="20"/>
              </w:rPr>
              <w:t xml:space="preserve"> </w:t>
            </w:r>
            <w:r>
              <w:rPr>
                <w:rFonts w:ascii="Arial" w:hAnsi="Arial" w:cs="Arial"/>
                <w:sz w:val="20"/>
                <w:szCs w:val="20"/>
              </w:rPr>
              <w:t>mesiac od predchádzajúceho hodnotiaceho kola a to vždy k </w:t>
            </w:r>
            <w:r w:rsidR="00FA6943">
              <w:rPr>
                <w:rFonts w:ascii="Arial" w:hAnsi="Arial" w:cs="Arial"/>
                <w:sz w:val="20"/>
                <w:szCs w:val="20"/>
              </w:rPr>
              <w:t>30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48D98649"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86349D">
        <w:rPr>
          <w:rFonts w:ascii="Arial" w:hAnsi="Arial" w:cs="Arial"/>
          <w:sz w:val="22"/>
        </w:rPr>
        <w:t xml:space="preserve">a </w:t>
      </w:r>
      <w:r w:rsidR="005E03D9">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6D2D78A1"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5E03D9">
              <w:rPr>
                <w:rFonts w:ascii="Arial" w:hAnsi="Arial" w:cs="Arial"/>
                <w:b/>
                <w:bCs/>
                <w:sz w:val="20"/>
                <w:szCs w:val="20"/>
              </w:rPr>
              <w:t xml:space="preserve"> Žiadateľ zapísaný v obchodnom registri nesmie mať v obchodnom registri zapísané činnosti poľnohospodárskej prvovýroby. Žiadateľ nezapísaný v obchodnom registri nesmie byť evidovaný ako samostatne hospodáriaci roľník (ďalej aj „SHR“).</w:t>
            </w:r>
          </w:p>
          <w:p w14:paraId="058914B4" w14:textId="5C016A43" w:rsidR="00997F82" w:rsidRDefault="005E03D9"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3D566F65"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005E03D9">
              <w:rPr>
                <w:rFonts w:ascii="Arial" w:hAnsi="Arial" w:cs="Arial"/>
                <w:bCs/>
                <w:sz w:val="20"/>
                <w:szCs w:val="20"/>
              </w:rPr>
              <w:t xml:space="preserve"> a kópiu zrušenia osvedčenia o zápise do evidencie SHR, vydaného miestne príslušným miestnym (mestským, resp.obecným) úradom, v prípade, že žiadateľ nie je zapísaný v obchodnom registri a ku dňu predloženia ŽoPr nebolo ukončenie činnosti SHR zaznamenané v registri organizácií.</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ŽoPr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66419D8A"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5E03D9">
              <w:rPr>
                <w:rFonts w:ascii="Arial" w:hAnsi="Arial" w:cs="Arial"/>
                <w:bCs/>
                <w:sz w:val="20"/>
                <w:szCs w:val="20"/>
              </w:rPr>
              <w:t> </w:t>
            </w:r>
            <w:r>
              <w:rPr>
                <w:rFonts w:ascii="Arial" w:hAnsi="Arial" w:cs="Arial"/>
                <w:bCs/>
                <w:sz w:val="20"/>
                <w:szCs w:val="20"/>
              </w:rPr>
              <w:t>ŽoPr</w:t>
            </w:r>
            <w:r w:rsidR="005E03D9">
              <w:rPr>
                <w:rFonts w:ascii="Arial" w:hAnsi="Arial" w:cs="Arial"/>
                <w:bCs/>
                <w:sz w:val="20"/>
                <w:szCs w:val="20"/>
              </w:rPr>
              <w:t xml:space="preserve"> a verejne dostupných informácií (register organizácií a obchodný register).</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806B138" w:rsidR="00997F82" w:rsidRPr="00C91098" w:rsidRDefault="00997F82" w:rsidP="00535693">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ŽoPr a predloženej prílohy </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EE0F7C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2A666173"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34B54F19" w14:textId="714E65C4" w:rsidR="00B837BD" w:rsidRPr="00AC111E" w:rsidRDefault="00B837BD" w:rsidP="00AC111E">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072B827F" w:rsidR="00997F82" w:rsidRPr="00FB710C" w:rsidRDefault="00997F82" w:rsidP="00FB710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r w:rsidRPr="00FB710C">
              <w:rPr>
                <w:rFonts w:ascii="Arial" w:hAnsi="Arial" w:cs="Arial"/>
                <w:bCs/>
                <w:sz w:val="20"/>
                <w:szCs w:val="20"/>
              </w:rPr>
              <w:t>- Výpis z registra trestov fyzických osôb</w:t>
            </w:r>
            <w:r w:rsidR="00FB710C">
              <w:rPr>
                <w:rFonts w:ascii="Arial" w:hAnsi="Arial" w:cs="Arial"/>
                <w:bCs/>
                <w:sz w:val="20"/>
                <w:szCs w:val="20"/>
              </w:rPr>
              <w:t>,</w:t>
            </w:r>
            <w:r w:rsidR="00C94378" w:rsidRPr="00FB710C">
              <w:rPr>
                <w:rFonts w:ascii="Arial" w:hAnsi="Arial" w:cs="Arial"/>
                <w:bCs/>
                <w:sz w:val="20"/>
                <w:szCs w:val="20"/>
              </w:rPr>
              <w:t xml:space="preserve">a to za </w:t>
            </w:r>
            <w:r w:rsidRPr="00FB710C">
              <w:rPr>
                <w:rFonts w:ascii="Arial" w:hAnsi="Arial" w:cs="Arial"/>
                <w:bCs/>
                <w:sz w:val="20"/>
                <w:szCs w:val="20"/>
              </w:rPr>
              <w:t>všetkých členov štatutárneho orgánu žiadateľa, prokuristu/-ov a osoby splnomocnen</w:t>
            </w:r>
            <w:r w:rsidR="00AC36A2" w:rsidRPr="00FB710C">
              <w:rPr>
                <w:rFonts w:ascii="Arial" w:hAnsi="Arial" w:cs="Arial"/>
                <w:bCs/>
                <w:sz w:val="20"/>
                <w:szCs w:val="20"/>
              </w:rPr>
              <w:t>é</w:t>
            </w:r>
            <w:r w:rsidRPr="00FB710C">
              <w:rPr>
                <w:rFonts w:ascii="Arial" w:hAnsi="Arial" w:cs="Arial"/>
                <w:bCs/>
                <w:sz w:val="20"/>
                <w:szCs w:val="20"/>
              </w:rPr>
              <w:t xml:space="preserve"> zastupovať žiadateľa v schvaľovacom procese ŽoPr</w:t>
            </w:r>
            <w:r w:rsidR="00C94378" w:rsidRPr="00FB710C">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D7D9264" w14:textId="77777777" w:rsidR="00535693" w:rsidRDefault="00997F82" w:rsidP="00535693">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35693">
              <w:rPr>
                <w:rFonts w:ascii="Arial" w:hAnsi="Arial" w:cs="Arial"/>
                <w:bCs/>
                <w:sz w:val="20"/>
                <w:szCs w:val="20"/>
              </w:rPr>
              <w:t>.</w:t>
            </w:r>
          </w:p>
          <w:p w14:paraId="2179F26F" w14:textId="0671F982" w:rsidR="00997F82" w:rsidRPr="00925544" w:rsidRDefault="00997F82" w:rsidP="00535693">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0C0CC295" w:rsidR="00997F82" w:rsidRDefault="003A101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s aktivitou</w:t>
            </w:r>
          </w:p>
          <w:p w14:paraId="0130A787" w14:textId="3B09F1CB" w:rsidR="00997F82" w:rsidRDefault="00C86106"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b/>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535693" w:rsidRPr="00331937">
                  <w:rPr>
                    <w:rFonts w:ascii="Arial" w:hAnsi="Arial" w:cs="Arial"/>
                    <w:b/>
                    <w:sz w:val="22"/>
                  </w:rPr>
                  <w:t>A1 Podpora podnikania a inovácií</w:t>
                </w:r>
              </w:sdtContent>
            </w:sdt>
            <w:r w:rsidR="00156C68" w:rsidRPr="00331937">
              <w:rPr>
                <w:rFonts w:ascii="Arial" w:hAnsi="Arial" w:cs="Arial"/>
                <w:b/>
                <w:sz w:val="22"/>
              </w:rPr>
              <w:t>.</w:t>
            </w:r>
          </w:p>
          <w:p w14:paraId="4F0B7C6B" w14:textId="16FD9F8D"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r w:rsidR="003A1012">
              <w:rPr>
                <w:rFonts w:ascii="Arial" w:hAnsi="Arial" w:cs="Arial"/>
                <w:bCs/>
                <w:sz w:val="20"/>
                <w:szCs w:val="20"/>
              </w:rPr>
              <w:t>ej</w:t>
            </w:r>
            <w:r w:rsidRPr="007C7A83">
              <w:rPr>
                <w:rFonts w:ascii="Arial" w:hAnsi="Arial" w:cs="Arial"/>
                <w:bCs/>
                <w:sz w:val="20"/>
                <w:szCs w:val="20"/>
              </w:rPr>
              <w:t xml:space="preserve"> aktiv</w:t>
            </w:r>
            <w:r w:rsidR="003A1012">
              <w:rPr>
                <w:rFonts w:ascii="Arial" w:hAnsi="Arial" w:cs="Arial"/>
                <w:bCs/>
                <w:sz w:val="20"/>
                <w:szCs w:val="20"/>
              </w:rPr>
              <w:t>i</w:t>
            </w:r>
            <w:r w:rsidRPr="007C7A83">
              <w:rPr>
                <w:rFonts w:ascii="Arial" w:hAnsi="Arial" w:cs="Arial"/>
                <w:bCs/>
                <w:sz w:val="20"/>
                <w:szCs w:val="20"/>
              </w:rPr>
              <w:t>t</w:t>
            </w:r>
            <w:r w:rsidR="003A1012">
              <w:rPr>
                <w:rFonts w:ascii="Arial" w:hAnsi="Arial" w:cs="Arial"/>
                <w:bCs/>
                <w:sz w:val="20"/>
                <w:szCs w:val="20"/>
              </w:rPr>
              <w:t xml:space="preserve">y </w:t>
            </w:r>
            <w:r w:rsidRPr="007C7A83">
              <w:rPr>
                <w:rFonts w:ascii="Arial" w:hAnsi="Arial" w:cs="Arial"/>
                <w:bCs/>
                <w:sz w:val="20"/>
                <w:szCs w:val="20"/>
              </w:rPr>
              <w:t>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49E82113" w14:textId="0FD07C77" w:rsidR="003A1012" w:rsidRDefault="003A101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ukončiť realizáciu projektu a predložiť záverečnú žiadosť o platbu do 9 mesiacov</w:t>
            </w:r>
            <w:r>
              <w:rPr>
                <w:rStyle w:val="Odkaznapoznmkupodiarou"/>
                <w:rFonts w:ascii="Arial" w:hAnsi="Arial" w:cs="Arial"/>
                <w:bCs/>
                <w:sz w:val="20"/>
                <w:szCs w:val="20"/>
              </w:rPr>
              <w:footnoteReference w:id="1"/>
            </w:r>
            <w:r>
              <w:rPr>
                <w:rFonts w:ascii="Arial" w:hAnsi="Arial" w:cs="Arial"/>
                <w:bCs/>
                <w:sz w:val="20"/>
                <w:szCs w:val="20"/>
              </w:rPr>
              <w:t xml:space="preserve"> od nadobudnutia účinnosti zmluvy o poskytnutí príspevku, najneskôr však do 30.11.2023. 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67E2018F"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462B412" w14:textId="6A255EB7" w:rsidR="003A1012" w:rsidRPr="00337B8D" w:rsidRDefault="003A1012" w:rsidP="00DD3EE2">
            <w:pPr>
              <w:pStyle w:val="Odsekzoznamu"/>
              <w:widowControl w:val="0"/>
              <w:spacing w:after="120" w:line="240" w:lineRule="auto"/>
              <w:ind w:left="85" w:right="85"/>
              <w:contextualSpacing w:val="0"/>
              <w:jc w:val="both"/>
              <w:rPr>
                <w:rFonts w:ascii="Arial" w:hAnsi="Arial" w:cs="Arial"/>
                <w:bCs/>
                <w:sz w:val="20"/>
                <w:szCs w:val="20"/>
              </w:rPr>
            </w:pPr>
            <w:r>
              <w:rPr>
                <w:rFonts w:ascii="Arial" w:hAnsi="Arial" w:cs="Arial"/>
                <w:bCs/>
                <w:sz w:val="20"/>
                <w:szCs w:val="20"/>
              </w:rPr>
              <w:t>Žiadateľ v časti 10 Formulára ŽoPr čestne vyhlási, že ukončí realizáciu projektu do 9 mesiacov od nadobudnutia účinnosti zmluvy o príspevku a zároveň najneskôr do 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52346598"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3A1012">
              <w:rPr>
                <w:rFonts w:ascii="Arial" w:hAnsi="Arial" w:cs="Arial"/>
                <w:bCs/>
                <w:sz w:val="20"/>
                <w:szCs w:val="20"/>
              </w:rPr>
              <w:t xml:space="preserve">overí znenie čestného vyhlásenia, ktoré tvorí súčasť formulára ŽoPr a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E9F54F7" w:rsidR="00997F82" w:rsidRPr="006D71F3" w:rsidRDefault="00997F82" w:rsidP="00AC111E">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3A1012">
              <w:rPr>
                <w:rFonts w:ascii="Arial" w:hAnsi="Arial" w:cs="Arial"/>
                <w:b/>
                <w:sz w:val="20"/>
                <w:szCs w:val="20"/>
              </w:rPr>
              <w:t xml:space="preserve">realizáciu </w:t>
            </w:r>
            <w:r w:rsidRPr="00BE7B8E">
              <w:rPr>
                <w:rFonts w:ascii="Arial" w:hAnsi="Arial" w:cs="Arial"/>
                <w:b/>
                <w:sz w:val="20"/>
                <w:szCs w:val="20"/>
              </w:rPr>
              <w:t>projekt</w:t>
            </w:r>
            <w:r w:rsidR="003A101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4A2FB5">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57E39579"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3A1012">
              <w:rPr>
                <w:rFonts w:ascii="Arial" w:hAnsi="Arial" w:cs="Arial"/>
                <w:bCs/>
                <w:sz w:val="20"/>
                <w:szCs w:val="20"/>
              </w:rPr>
              <w:t xml:space="preserve">realizáciu </w:t>
            </w:r>
            <w:r>
              <w:rPr>
                <w:rFonts w:ascii="Arial" w:hAnsi="Arial" w:cs="Arial"/>
                <w:bCs/>
                <w:sz w:val="20"/>
                <w:szCs w:val="20"/>
              </w:rPr>
              <w:t>projekt</w:t>
            </w:r>
            <w:r w:rsidR="003A1012">
              <w:rPr>
                <w:rFonts w:ascii="Arial" w:hAnsi="Arial" w:cs="Arial"/>
                <w:bCs/>
                <w:sz w:val="20"/>
                <w:szCs w:val="20"/>
              </w:rPr>
              <w:t>u</w:t>
            </w:r>
            <w:r>
              <w:rPr>
                <w:rFonts w:ascii="Arial" w:hAnsi="Arial" w:cs="Arial"/>
                <w:bCs/>
                <w:sz w:val="20"/>
                <w:szCs w:val="20"/>
              </w:rPr>
              <w:t xml:space="preserve"> pred </w:t>
            </w:r>
            <w:r w:rsidR="003814F9">
              <w:rPr>
                <w:rFonts w:ascii="Arial" w:hAnsi="Arial" w:cs="Arial"/>
                <w:bCs/>
                <w:sz w:val="20"/>
                <w:szCs w:val="20"/>
              </w:rPr>
              <w:t>predložením ŽoPr na MAS</w:t>
            </w:r>
            <w:r>
              <w:rPr>
                <w:rFonts w:ascii="Arial" w:hAnsi="Arial" w:cs="Arial"/>
                <w:bCs/>
                <w:sz w:val="20"/>
                <w:szCs w:val="20"/>
              </w:rPr>
              <w:t>.</w:t>
            </w:r>
          </w:p>
          <w:p w14:paraId="3E390E2C" w14:textId="50EA2A6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96693">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0BAB64C"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96693">
              <w:rPr>
                <w:rFonts w:ascii="Arial" w:hAnsi="Arial" w:cs="Arial"/>
                <w:bCs/>
                <w:sz w:val="20"/>
                <w:szCs w:val="20"/>
              </w:rPr>
              <w:t>ajú</w:t>
            </w:r>
            <w:r w:rsidRPr="00440325">
              <w:rPr>
                <w:rFonts w:ascii="Arial" w:hAnsi="Arial" w:cs="Arial"/>
                <w:bCs/>
                <w:sz w:val="20"/>
                <w:szCs w:val="20"/>
              </w:rPr>
              <w:t xml:space="preserve"> za </w:t>
            </w:r>
            <w:r w:rsidR="00596693">
              <w:rPr>
                <w:rFonts w:ascii="Arial" w:hAnsi="Arial" w:cs="Arial"/>
                <w:bCs/>
                <w:sz w:val="20"/>
                <w:szCs w:val="20"/>
              </w:rPr>
              <w:t>realizáciu projektu</w:t>
            </w:r>
            <w:r w:rsidRPr="00440325">
              <w:rPr>
                <w:rFonts w:ascii="Arial" w:hAnsi="Arial" w:cs="Arial"/>
                <w:bCs/>
                <w:sz w:val="20"/>
                <w:szCs w:val="20"/>
              </w:rPr>
              <w:t>.</w:t>
            </w:r>
          </w:p>
          <w:p w14:paraId="39733C18" w14:textId="19D451D3"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del w:id="5" w:author="Autor">
              <w:r w:rsidRPr="002123FB" w:rsidDel="00C86106">
                <w:rPr>
                  <w:rFonts w:ascii="Arial" w:hAnsi="Arial" w:cs="Arial"/>
                  <w:bCs/>
                  <w:sz w:val="20"/>
                  <w:szCs w:val="20"/>
                </w:rPr>
                <w:delText xml:space="preserve">odporúča </w:delText>
              </w:r>
            </w:del>
            <w:ins w:id="6" w:author="Autor">
              <w:r w:rsidR="00C86106">
                <w:rPr>
                  <w:rFonts w:ascii="Arial" w:hAnsi="Arial" w:cs="Arial"/>
                  <w:bCs/>
                  <w:sz w:val="20"/>
                  <w:szCs w:val="20"/>
                </w:rPr>
                <w:t>dáva</w:t>
              </w:r>
              <w:r w:rsidR="00C86106" w:rsidRPr="002123FB">
                <w:rPr>
                  <w:rFonts w:ascii="Arial" w:hAnsi="Arial" w:cs="Arial"/>
                  <w:bCs/>
                  <w:sz w:val="20"/>
                  <w:szCs w:val="20"/>
                </w:rPr>
                <w:t xml:space="preserve"> </w:t>
              </w:r>
            </w:ins>
            <w:r w:rsidRPr="002123FB">
              <w:rPr>
                <w:rFonts w:ascii="Arial" w:hAnsi="Arial" w:cs="Arial"/>
                <w:bCs/>
                <w:sz w:val="20"/>
                <w:szCs w:val="20"/>
              </w:rPr>
              <w:t>žiadateľovi</w:t>
            </w:r>
            <w:ins w:id="7" w:author="Autor">
              <w:r w:rsidR="00C86106">
                <w:rPr>
                  <w:rFonts w:ascii="Arial" w:hAnsi="Arial" w:cs="Arial"/>
                  <w:bCs/>
                  <w:sz w:val="20"/>
                  <w:szCs w:val="20"/>
                </w:rPr>
                <w:t xml:space="preserve"> na zváženie odkonzultovať s MAS možnosť</w:t>
              </w:r>
            </w:ins>
            <w:bookmarkStart w:id="8" w:name="_GoBack"/>
            <w:bookmarkEnd w:id="8"/>
            <w:r w:rsidRPr="002123FB">
              <w:rPr>
                <w:rFonts w:ascii="Arial" w:hAnsi="Arial" w:cs="Arial"/>
                <w:bCs/>
                <w:sz w:val="20"/>
                <w:szCs w:val="20"/>
              </w:rPr>
              <w:t>, aby:</w:t>
            </w:r>
          </w:p>
          <w:p w14:paraId="14D549E0" w14:textId="33D3C4B3"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w:t>
            </w:r>
            <w:r w:rsidR="00596693">
              <w:rPr>
                <w:rFonts w:ascii="Arial" w:hAnsi="Arial" w:cs="Arial"/>
                <w:bCs/>
                <w:sz w:val="20"/>
                <w:szCs w:val="20"/>
              </w:rPr>
              <w:t xml:space="preserve"> realizácia </w:t>
            </w:r>
            <w:r w:rsidRPr="002123FB">
              <w:rPr>
                <w:rFonts w:ascii="Arial" w:hAnsi="Arial" w:cs="Arial"/>
                <w:bCs/>
                <w:sz w:val="20"/>
                <w:szCs w:val="20"/>
              </w:rPr>
              <w:t>projekt</w:t>
            </w:r>
            <w:r w:rsidR="00596693">
              <w:rPr>
                <w:rFonts w:ascii="Arial" w:hAnsi="Arial" w:cs="Arial"/>
                <w:bCs/>
                <w:sz w:val="20"/>
                <w:szCs w:val="20"/>
              </w:rPr>
              <w:t xml:space="preserve">u začala </w:t>
            </w:r>
            <w:r w:rsidRPr="002123FB">
              <w:rPr>
                <w:rFonts w:ascii="Arial" w:hAnsi="Arial" w:cs="Arial"/>
                <w:bCs/>
                <w:sz w:val="20"/>
                <w:szCs w:val="20"/>
              </w:rPr>
              <w:t xml:space="preserve"> pred </w:t>
            </w:r>
            <w:r w:rsidR="003814F9">
              <w:rPr>
                <w:rFonts w:ascii="Arial" w:hAnsi="Arial" w:cs="Arial"/>
                <w:bCs/>
                <w:sz w:val="20"/>
                <w:szCs w:val="20"/>
              </w:rPr>
              <w:t>predložením ŽoPr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08633E66"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814F9">
              <w:rPr>
                <w:rFonts w:ascii="Arial" w:hAnsi="Arial" w:cs="Arial"/>
                <w:bCs/>
                <w:sz w:val="20"/>
                <w:szCs w:val="20"/>
              </w:rPr>
              <w:t xml:space="preserve">moment predloženia </w:t>
            </w:r>
            <w:r w:rsidR="00596693">
              <w:rPr>
                <w:rFonts w:ascii="Arial" w:hAnsi="Arial" w:cs="Arial"/>
                <w:bCs/>
                <w:sz w:val="20"/>
                <w:szCs w:val="20"/>
              </w:rPr>
              <w:t xml:space="preserve">ŽoPr </w:t>
            </w:r>
            <w:r w:rsidR="003814F9">
              <w:rPr>
                <w:rFonts w:ascii="Arial" w:hAnsi="Arial" w:cs="Arial"/>
                <w:bCs/>
                <w:sz w:val="20"/>
                <w:szCs w:val="20"/>
              </w:rPr>
              <w:t>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682589EE"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Pr>
                <w:rFonts w:ascii="Arial" w:hAnsi="Arial" w:cs="Arial"/>
                <w:bCs/>
                <w:sz w:val="20"/>
                <w:szCs w:val="20"/>
              </w:rPr>
              <w:t>predložení ŽoPr na MAS.</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5AA30D4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9" w:name="_Hlk500341825"/>
            <w:r>
              <w:rPr>
                <w:rFonts w:ascii="Arial" w:hAnsi="Arial" w:cs="Arial"/>
                <w:bCs/>
                <w:sz w:val="20"/>
                <w:szCs w:val="20"/>
              </w:rPr>
              <w:t>Informácie uvedené v </w:t>
            </w:r>
            <w:r w:rsidR="00596693">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596693">
              <w:rPr>
                <w:rFonts w:ascii="Arial" w:hAnsi="Arial" w:cs="Arial"/>
                <w:bCs/>
                <w:sz w:val="20"/>
                <w:szCs w:val="20"/>
              </w:rPr>
              <w:t>al</w:t>
            </w:r>
            <w:r w:rsidRPr="001F15D0">
              <w:rPr>
                <w:rFonts w:ascii="Arial" w:hAnsi="Arial" w:cs="Arial"/>
                <w:bCs/>
                <w:sz w:val="20"/>
                <w:szCs w:val="20"/>
              </w:rPr>
              <w:t xml:space="preserve"> projekt pred </w:t>
            </w:r>
            <w:r w:rsidR="003814F9">
              <w:rPr>
                <w:rFonts w:ascii="Arial" w:hAnsi="Arial" w:cs="Arial"/>
                <w:bCs/>
                <w:sz w:val="20"/>
                <w:szCs w:val="20"/>
              </w:rPr>
              <w:t>predložením ŽoPr na MAS</w:t>
            </w:r>
            <w:r w:rsidRPr="001F15D0">
              <w:rPr>
                <w:rFonts w:ascii="Arial" w:hAnsi="Arial" w:cs="Arial"/>
                <w:bCs/>
                <w:sz w:val="20"/>
                <w:szCs w:val="20"/>
              </w:rPr>
              <w:t>.</w:t>
            </w:r>
          </w:p>
          <w:bookmarkEnd w:id="9"/>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75467001" w14:textId="77777777" w:rsidR="00166854" w:rsidRDefault="00997F82" w:rsidP="00166854">
            <w:pPr>
              <w:rPr>
                <w:rFonts w:ascii="Arial" w:hAnsi="Arial" w:cs="Arial"/>
                <w:bCs/>
                <w:sz w:val="22"/>
              </w:rPr>
            </w:pPr>
            <w:r w:rsidRPr="001B037E">
              <w:rPr>
                <w:rFonts w:ascii="Arial" w:hAnsi="Arial" w:cs="Arial"/>
                <w:bCs/>
                <w:sz w:val="20"/>
                <w:szCs w:val="20"/>
              </w:rPr>
              <w:t xml:space="preserve">Žiadateľ je povinný realizovať projekt na území </w:t>
            </w:r>
            <w:r w:rsidR="00166854" w:rsidRPr="00FD08FB">
              <w:rPr>
                <w:rFonts w:ascii="Arial" w:hAnsi="Arial" w:cs="Arial"/>
                <w:bCs/>
                <w:sz w:val="20"/>
                <w:szCs w:val="20"/>
              </w:rPr>
              <w:t>MAS</w:t>
            </w:r>
            <w:r w:rsidR="00166854">
              <w:rPr>
                <w:rFonts w:ascii="Arial" w:hAnsi="Arial" w:cs="Arial"/>
                <w:bCs/>
                <w:sz w:val="20"/>
                <w:szCs w:val="20"/>
              </w:rPr>
              <w:t xml:space="preserve"> Miloj Spiš, </w:t>
            </w:r>
            <w:r w:rsidR="00166854">
              <w:rPr>
                <w:rFonts w:ascii="Arial" w:hAnsi="Arial" w:cs="Arial"/>
                <w:bCs/>
                <w:sz w:val="22"/>
              </w:rPr>
              <w:t xml:space="preserve">t.j. na území (k.ú) 23 obcí: </w:t>
            </w:r>
          </w:p>
          <w:p w14:paraId="2A43D777" w14:textId="77777777" w:rsidR="00166854" w:rsidRPr="00143A30" w:rsidRDefault="00166854" w:rsidP="00166854">
            <w:pPr>
              <w:rPr>
                <w:rFonts w:ascii="Arial" w:hAnsi="Arial" w:cs="Arial"/>
                <w:i/>
                <w:sz w:val="22"/>
              </w:rPr>
            </w:pPr>
            <w:r w:rsidRPr="00143A30">
              <w:rPr>
                <w:rFonts w:ascii="Arial" w:eastAsia="Times New Roman" w:hAnsi="Arial" w:cs="Arial"/>
                <w:i/>
                <w:color w:val="000000"/>
                <w:sz w:val="22"/>
              </w:rPr>
              <w:t>Arnutovce, Betlanovce, Danišovce, Harichovce, Hincovce,  Hnilčík, Hnilec, Hrabušice, Chrasť nad Hornádom, Iliašovce, Jamník, Letanovce, Lieskovany, Markušovce, Matejovce nad Hornádom, Mlynky, Odorín, Olcnava, Spišské Tomášovce, Spišský Hrušov, Smižany, Teplička, Vítkovce</w:t>
            </w:r>
            <w:r w:rsidRPr="00143A30">
              <w:rPr>
                <w:rFonts w:ascii="Arial" w:hAnsi="Arial" w:cs="Arial"/>
                <w:bCs/>
                <w:i/>
                <w:sz w:val="22"/>
              </w:rPr>
              <w:t>.</w:t>
            </w:r>
          </w:p>
          <w:p w14:paraId="2ACBDBD0" w14:textId="7011C884"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4E4A9CF6" w:rsidR="00997F82" w:rsidRPr="001B037E" w:rsidRDefault="00997F82" w:rsidP="00596693">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1F7458A5"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004EF7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w:t>
            </w:r>
            <w:r>
              <w:rPr>
                <w:rFonts w:ascii="Arial" w:hAnsi="Arial" w:cs="Arial"/>
                <w:bCs/>
                <w:sz w:val="20"/>
                <w:szCs w:val="20"/>
              </w:rPr>
              <w:t> </w:t>
            </w:r>
            <w:r w:rsidRPr="00AC73D7">
              <w:rPr>
                <w:rFonts w:ascii="Arial" w:hAnsi="Arial" w:cs="Arial"/>
                <w:bCs/>
                <w:sz w:val="20"/>
                <w:szCs w:val="20"/>
              </w:rPr>
              <w:t xml:space="preserve">definovaním plánovaných hodnôt relevantných merateľných ukazovateľov. </w:t>
            </w:r>
            <w:bookmarkStart w:id="10"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0"/>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0E3E288E"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D7083D">
              <w:rPr>
                <w:rFonts w:ascii="Arial" w:hAnsi="Arial" w:cs="Arial"/>
                <w:bCs/>
                <w:sz w:val="20"/>
                <w:szCs w:val="20"/>
              </w:rPr>
              <w:t>ej</w:t>
            </w:r>
            <w:r w:rsidRPr="00AA50FD">
              <w:rPr>
                <w:rFonts w:ascii="Arial" w:hAnsi="Arial" w:cs="Arial"/>
                <w:bCs/>
                <w:sz w:val="20"/>
                <w:szCs w:val="20"/>
              </w:rPr>
              <w:t xml:space="preserve"> aktiv</w:t>
            </w:r>
            <w:r w:rsidR="00D7083D">
              <w:rPr>
                <w:rFonts w:ascii="Arial" w:hAnsi="Arial" w:cs="Arial"/>
                <w:bCs/>
                <w:sz w:val="20"/>
                <w:szCs w:val="20"/>
              </w:rPr>
              <w:t>i</w:t>
            </w:r>
            <w:r w:rsidRPr="00AA50FD">
              <w:rPr>
                <w:rFonts w:ascii="Arial" w:hAnsi="Arial" w:cs="Arial"/>
                <w:bCs/>
                <w:sz w:val="20"/>
                <w:szCs w:val="20"/>
              </w:rPr>
              <w:t>t</w:t>
            </w:r>
            <w:r w:rsidR="00D7083D">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5D78EB2C" w14:textId="15DA6668" w:rsidR="00D7083D" w:rsidRDefault="00D7083D"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uhradné dodávateľom) do 31. decembra 2023.</w:t>
            </w:r>
          </w:p>
          <w:p w14:paraId="5D5B9132" w14:textId="0F9B5DB4"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D7083D">
              <w:rPr>
                <w:rFonts w:ascii="Arial" w:hAnsi="Arial" w:cs="Arial"/>
                <w:bCs/>
                <w:sz w:val="20"/>
                <w:szCs w:val="20"/>
              </w:rPr>
              <w:t xml:space="preserve"> č. 343/2015 Z.z.</w:t>
            </w:r>
            <w:r w:rsidRPr="00771033">
              <w:rPr>
                <w:rFonts w:ascii="Arial" w:hAnsi="Arial" w:cs="Arial"/>
                <w:bCs/>
                <w:sz w:val="20"/>
                <w:szCs w:val="20"/>
              </w:rPr>
              <w:t xml:space="preserve"> o verejnom obstarávaní </w:t>
            </w:r>
            <w:r w:rsidR="00D7083D">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56667963" w14:textId="22E32188" w:rsidR="00D7083D" w:rsidRDefault="00D7083D"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https://www.mirri.gov.sk/mpsr/irop-programove-obdobie-2014-2020/clld/programove-dokumenty/prirucka-k-procesu-verejneho-obstaravania/index.html</w:t>
            </w: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1E376FDA"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minimis z IROP v súlade so schémou pomoci, ktorá je dostupná na webovom sídle </w:t>
            </w:r>
            <w:r w:rsidR="00715D4A" w:rsidRPr="00EC7AEC">
              <w:rPr>
                <w:rFonts w:ascii="Arial" w:hAnsi="Arial" w:cs="Arial"/>
                <w:sz w:val="20"/>
                <w:szCs w:val="20"/>
              </w:rPr>
              <w:t>https://www.</w:t>
            </w:r>
            <w:r w:rsidR="00A13F8F">
              <w:rPr>
                <w:rFonts w:ascii="Arial" w:hAnsi="Arial" w:cs="Arial"/>
                <w:bCs/>
                <w:sz w:val="20"/>
                <w:szCs w:val="20"/>
              </w:rPr>
              <w:t>mirri.gov.sk/mpsr/irop-programove-obdobie-2014-2020/clld/programove-dokumenty/statna-pomoc/index.html</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31C37A7B"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657E6F">
              <w:rPr>
                <w:rFonts w:ascii="Arial" w:hAnsi="Arial" w:cs="Arial"/>
                <w:bCs/>
                <w:sz w:val="20"/>
                <w:szCs w:val="20"/>
              </w:rPr>
              <w:t>é</w:t>
            </w:r>
            <w:r w:rsidRPr="00B33449">
              <w:rPr>
                <w:rFonts w:ascii="Arial" w:hAnsi="Arial" w:cs="Arial"/>
                <w:bCs/>
                <w:sz w:val="20"/>
                <w:szCs w:val="20"/>
              </w:rPr>
              <w:t>m</w:t>
            </w:r>
            <w:r w:rsidR="00657E6F">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32D475A7" w:rsidR="00997F82" w:rsidRPr="00C5183D" w:rsidRDefault="00657E6F"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na základe údajov verejne dostupných na webovom sídle Protimonopolného úradu Slovenskej republiky: https://www.antimon.gov.sk/rozhodnutiea-europskej-komisie-prikazujuce-slovenskej-republike-vymahat-neopravnene-poskytnutu-a-nezlucitelnu-statnu-pomoc/?csrt=13893992393057977797</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1BB261B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1A216E">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255C2983" w:rsidR="00997F82" w:rsidRPr="006D71F3" w:rsidRDefault="00997F82" w:rsidP="001A216E">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 w:name="_Ref498795443"/>
            <w:r w:rsidRPr="002451DC">
              <w:rPr>
                <w:rFonts w:ascii="Arial" w:hAnsi="Arial" w:cs="Arial"/>
                <w:b/>
                <w:sz w:val="20"/>
                <w:szCs w:val="20"/>
              </w:rPr>
              <w:t>Podmienka mať povolenia na realizáciu projektu</w:t>
            </w:r>
            <w:bookmarkEnd w:id="11"/>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4E1DE4BB" w14:textId="39A5DBFC" w:rsidR="001A216E" w:rsidRPr="00003CBA" w:rsidRDefault="00997F82" w:rsidP="001A216E">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1A216E">
              <w:rPr>
                <w:rFonts w:ascii="Arial" w:hAnsi="Arial" w:cs="Arial"/>
                <w:sz w:val="20"/>
                <w:szCs w:val="20"/>
                <w:lang w:eastAsia="en-US"/>
              </w:rPr>
              <w:t xml:space="preserve"> Uvedené sa nevzťahuje na projekty, predmetom ktorých je výlučne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34077CE"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D59CE">
              <w:rPr>
                <w:rFonts w:ascii="Arial" w:hAnsi="Arial" w:cs="Arial"/>
                <w:sz w:val="20"/>
                <w:szCs w:val="20"/>
                <w:lang w:eastAsia="en-US"/>
              </w:rPr>
              <w:t>1</w:t>
            </w:r>
            <w:r w:rsidR="001A216E">
              <w:rPr>
                <w:rFonts w:ascii="Arial" w:hAnsi="Arial" w:cs="Arial"/>
                <w:sz w:val="20"/>
                <w:szCs w:val="20"/>
                <w:lang w:eastAsia="en-US"/>
              </w:rPr>
              <w:t>3</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2" w:name="_Ref498785182"/>
            <w:r w:rsidRPr="00A268F6">
              <w:rPr>
                <w:rFonts w:ascii="Arial" w:hAnsi="Arial" w:cs="Arial"/>
                <w:b/>
                <w:sz w:val="20"/>
                <w:szCs w:val="20"/>
              </w:rPr>
              <w:t>Maximálna a minimálna výška príspevku</w:t>
            </w:r>
            <w:bookmarkEnd w:id="12"/>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1F3864AC"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003B23C1">
              <w:rPr>
                <w:rFonts w:ascii="Arial" w:hAnsi="Arial" w:cs="Arial"/>
                <w:bCs/>
                <w:sz w:val="20"/>
                <w:szCs w:val="20"/>
              </w:rPr>
              <w:t>: Nestanovuje sa</w:t>
            </w:r>
          </w:p>
          <w:p w14:paraId="582FBBB1" w14:textId="55F3A1B9"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3B23C1">
              <w:rPr>
                <w:rFonts w:ascii="Arial" w:hAnsi="Arial" w:cs="Arial"/>
                <w:bCs/>
                <w:sz w:val="20"/>
                <w:szCs w:val="20"/>
              </w:rPr>
              <w:t>100 000,-</w:t>
            </w:r>
            <w:r>
              <w:rPr>
                <w:rFonts w:ascii="Arial" w:hAnsi="Arial" w:cs="Arial"/>
                <w:bCs/>
                <w:sz w:val="20"/>
                <w:szCs w:val="20"/>
              </w:rPr>
              <w:t xml:space="preserve"> EUR </w:t>
            </w:r>
          </w:p>
          <w:p w14:paraId="7E901CDC" w14:textId="5E277B47" w:rsidR="001A216E" w:rsidRPr="00AC111E" w:rsidRDefault="001A216E" w:rsidP="00CD453C">
            <w:pPr>
              <w:pStyle w:val="Odsekzoznamu"/>
              <w:spacing w:after="120" w:line="240" w:lineRule="auto"/>
              <w:ind w:left="85" w:right="85"/>
              <w:contextualSpacing w:val="0"/>
              <w:jc w:val="both"/>
              <w:rPr>
                <w:rFonts w:ascii="Arial" w:hAnsi="Arial" w:cs="Arial"/>
                <w:b/>
                <w:bCs/>
                <w:sz w:val="20"/>
                <w:szCs w:val="20"/>
              </w:rPr>
            </w:pPr>
            <w:r>
              <w:rPr>
                <w:rFonts w:ascii="Arial" w:hAnsi="Arial" w:cs="Arial"/>
                <w:bCs/>
                <w:sz w:val="20"/>
                <w:szCs w:val="20"/>
              </w:rPr>
              <w:t xml:space="preserve">Maximálna výška celkových oprávnených výdavkov (ďalej aj „COV“) pre účely tejto výzvy, z ktorej žiadateľ môže žiadať príspevok je </w:t>
            </w:r>
            <w:r w:rsidRPr="00AC111E">
              <w:rPr>
                <w:rFonts w:ascii="Arial" w:hAnsi="Arial" w:cs="Arial"/>
                <w:b/>
                <w:bCs/>
                <w:sz w:val="20"/>
                <w:szCs w:val="20"/>
              </w:rPr>
              <w:t>181 818,18 EUR. V prípade, ak sú výdavky projektu väčšie ako je táto suma je potrebné rozpočet projektu zostaviť tak, že zvyšné výdavky (výdavky nad túto sumu) budú odčlenené do neoprávnených výdavkov a žiadaná výšky príspevku bude vypočítaná iba z tejto max. výšky COV.</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54F28E6F"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3B23C1">
              <w:rPr>
                <w:rFonts w:ascii="Arial" w:hAnsi="Arial" w:cs="Arial"/>
                <w:b/>
                <w:bCs/>
                <w:sz w:val="20"/>
                <w:szCs w:val="20"/>
              </w:rPr>
              <w:t>100 000,-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3"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3"/>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AE1DF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w:t>
            </w:r>
            <w:r w:rsidR="00866812">
              <w:rPr>
                <w:rFonts w:ascii="Arial" w:hAnsi="Arial" w:cs="Arial"/>
                <w:bCs/>
                <w:sz w:val="20"/>
                <w:szCs w:val="20"/>
              </w:rPr>
              <w:t>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6CC97D6C"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3BE7E4DB" w14:textId="77777777" w:rsidR="00FB0090" w:rsidRDefault="00FB0090" w:rsidP="00066F24">
            <w:pPr>
              <w:spacing w:after="120" w:line="240" w:lineRule="auto"/>
              <w:ind w:left="85" w:right="85"/>
              <w:jc w:val="both"/>
              <w:rPr>
                <w:rFonts w:ascii="Arial" w:hAnsi="Arial" w:cs="Arial"/>
                <w:bCs/>
                <w:sz w:val="20"/>
                <w:szCs w:val="20"/>
              </w:rPr>
            </w:pPr>
          </w:p>
          <w:p w14:paraId="4A4377AE" w14:textId="345BC4DD" w:rsidR="00FB0090" w:rsidRDefault="00FB0090" w:rsidP="00FB0090">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3"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203B2AAA"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18E0844B" w14:textId="14098AE3" w:rsidR="00323D15" w:rsidRDefault="00323D15" w:rsidP="00FB009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0B96E313" w14:textId="77777777" w:rsidR="00FB0090" w:rsidRDefault="00FB0090" w:rsidP="00FB0090">
            <w:pPr>
              <w:spacing w:after="120" w:line="240" w:lineRule="auto"/>
              <w:ind w:left="85" w:right="85"/>
              <w:jc w:val="both"/>
              <w:rPr>
                <w:rFonts w:ascii="Arial" w:hAnsi="Arial" w:cs="Arial"/>
                <w:bCs/>
                <w:sz w:val="20"/>
                <w:szCs w:val="20"/>
              </w:rPr>
            </w:pPr>
          </w:p>
          <w:p w14:paraId="36920960" w14:textId="77777777" w:rsidR="00FB0090" w:rsidRPr="00F5202D" w:rsidRDefault="00FB0090" w:rsidP="00FB0090">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567724B7"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7385EAE5" w14:textId="77777777" w:rsidR="00FB0090" w:rsidRPr="002C3A60" w:rsidRDefault="00FB0090" w:rsidP="00066F24">
            <w:pPr>
              <w:spacing w:after="120" w:line="240" w:lineRule="auto"/>
              <w:ind w:left="85" w:right="85"/>
              <w:jc w:val="both"/>
              <w:rPr>
                <w:rFonts w:ascii="Arial" w:hAnsi="Arial" w:cs="Arial"/>
                <w:bCs/>
                <w:sz w:val="20"/>
                <w:szCs w:val="20"/>
              </w:rPr>
            </w:pPr>
          </w:p>
        </w:tc>
      </w:tr>
      <w:tr w:rsidR="00312845" w:rsidRPr="009E297B" w14:paraId="5CFBB529" w14:textId="77777777" w:rsidTr="004461E5">
        <w:tblPrEx>
          <w:tblCellMar>
            <w:left w:w="108" w:type="dxa"/>
            <w:right w:w="108" w:type="dxa"/>
          </w:tblCellMar>
        </w:tblPrEx>
        <w:trPr>
          <w:trHeight w:val="287"/>
        </w:trPr>
        <w:tc>
          <w:tcPr>
            <w:tcW w:w="9776" w:type="dxa"/>
            <w:shd w:val="clear" w:color="auto" w:fill="F2F2F2" w:themeFill="background1" w:themeFillShade="F2"/>
          </w:tcPr>
          <w:p w14:paraId="2A10AE4E" w14:textId="1BAED019" w:rsidR="00312845" w:rsidRPr="00B1324F" w:rsidRDefault="00312845" w:rsidP="00312845">
            <w:pPr>
              <w:pStyle w:val="Odsekzoznamu"/>
              <w:keepNext/>
              <w:numPr>
                <w:ilvl w:val="1"/>
                <w:numId w:val="23"/>
              </w:numPr>
              <w:spacing w:before="120" w:after="120" w:line="240" w:lineRule="auto"/>
              <w:jc w:val="both"/>
              <w:rPr>
                <w:rFonts w:ascii="Arial" w:hAnsi="Arial" w:cs="Arial"/>
                <w:b/>
                <w:color w:val="44546A" w:themeColor="text2"/>
                <w:szCs w:val="19"/>
              </w:rPr>
            </w:pPr>
            <w:r>
              <w:rPr>
                <w:rFonts w:ascii="Arial" w:hAnsi="Arial" w:cs="Arial"/>
                <w:b/>
                <w:color w:val="44546A" w:themeColor="text2"/>
                <w:szCs w:val="19"/>
              </w:rPr>
              <w:t xml:space="preserve"> Zrušenie osvedčenia o zápise do evidencie SHR</w:t>
            </w:r>
          </w:p>
        </w:tc>
      </w:tr>
      <w:tr w:rsidR="00312845" w:rsidRPr="009E297B" w14:paraId="2A28D2EE" w14:textId="77777777" w:rsidTr="00AC111E">
        <w:trPr>
          <w:trHeight w:val="287"/>
        </w:trPr>
        <w:tc>
          <w:tcPr>
            <w:tcW w:w="9776" w:type="dxa"/>
            <w:shd w:val="clear" w:color="auto" w:fill="auto"/>
          </w:tcPr>
          <w:p w14:paraId="7F7798AB" w14:textId="78C1DE75" w:rsidR="00312845" w:rsidRPr="00AC111E" w:rsidRDefault="00312845" w:rsidP="00AC111E">
            <w:pPr>
              <w:keepNext/>
              <w:spacing w:before="120" w:after="120" w:line="240" w:lineRule="auto"/>
              <w:jc w:val="both"/>
              <w:rPr>
                <w:rFonts w:ascii="Arial" w:hAnsi="Arial" w:cs="Arial"/>
                <w:b/>
                <w:color w:val="44546A" w:themeColor="text2"/>
                <w:szCs w:val="19"/>
              </w:rPr>
            </w:pPr>
            <w:r w:rsidRPr="00AC111E">
              <w:rPr>
                <w:rFonts w:ascii="Arial" w:hAnsi="Arial" w:cs="Arial"/>
                <w:bCs/>
                <w:sz w:val="20"/>
                <w:szCs w:val="20"/>
              </w:rPr>
              <w:t xml:space="preserve">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 </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0BFE6CA" w:rsidR="00997F82" w:rsidRPr="002C3A60" w:rsidRDefault="00997F82" w:rsidP="0086681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37B661D4" w14:textId="3E608A52"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1152A19" w14:textId="47608EF8"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33193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
                <w:bCs/>
                <w:sz w:val="20"/>
                <w:szCs w:val="20"/>
              </w:rPr>
            </w:pPr>
            <w:r w:rsidRPr="00331937">
              <w:rPr>
                <w:rFonts w:ascii="Arial" w:hAnsi="Arial" w:cs="Arial"/>
                <w:b/>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Pr="0033193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
                <w:bCs/>
                <w:sz w:val="20"/>
                <w:szCs w:val="20"/>
              </w:rPr>
            </w:pPr>
            <w:r w:rsidRPr="00331937">
              <w:rPr>
                <w:rFonts w:ascii="Arial" w:hAnsi="Arial" w:cs="Arial"/>
                <w:b/>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52EA082"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8668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0C25C2">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predložením ŽoPr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predložení ŽoPr na MAS</w:t>
            </w:r>
            <w:r w:rsidRPr="00835223">
              <w:rPr>
                <w:rFonts w:ascii="Arial" w:hAnsi="Arial" w:cs="Arial"/>
                <w:bCs/>
                <w:sz w:val="20"/>
                <w:szCs w:val="20"/>
              </w:rPr>
              <w:t>).</w:t>
            </w:r>
          </w:p>
          <w:p w14:paraId="4CC1D77A" w14:textId="77777777" w:rsidR="00997F82" w:rsidRPr="0033193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
                <w:bCs/>
                <w:sz w:val="20"/>
                <w:szCs w:val="20"/>
              </w:rPr>
            </w:pPr>
            <w:r w:rsidRPr="00331937">
              <w:rPr>
                <w:rFonts w:ascii="Arial" w:hAnsi="Arial" w:cs="Arial"/>
                <w:b/>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2B3384CB"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840697">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r w:rsidR="00840697">
              <w:rPr>
                <w:rFonts w:ascii="Arial" w:hAnsi="Arial" w:cs="Arial"/>
                <w:bCs/>
                <w:sz w:val="20"/>
                <w:szCs w:val="20"/>
              </w:rPr>
              <w:t>https://www.mirri.gov.sk/mpsr/irop-programove-obdobie-2014-2020/clld/programove-dokumenty/prirucka-k-procesu-verejneho-obstaravania/index.html</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013524CA"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Príručky k procesu verejného obstarávania, ktorá je dostupná na</w:t>
            </w:r>
            <w:r w:rsidR="00840697">
              <w:rPr>
                <w:rStyle w:val="Hypertextovprepojenie"/>
                <w:rFonts w:cs="Arial"/>
                <w:bCs/>
                <w:sz w:val="20"/>
                <w:szCs w:val="20"/>
              </w:rPr>
              <w:t xml:space="preserve"> </w:t>
            </w:r>
            <w:r w:rsidR="00840697">
              <w:rPr>
                <w:rFonts w:ascii="Arial" w:hAnsi="Arial" w:cs="Arial"/>
                <w:bCs/>
                <w:sz w:val="20"/>
                <w:szCs w:val="20"/>
              </w:rPr>
              <w:t>https://www.mirri.gov.sk/mpsr/irop-programove-obdobie-2014-2020/clld/programove-dokumenty/prirucka-k-procesu-verejneho-obstaravania/index.html</w:t>
            </w:r>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6ED10A62"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840697">
              <w:rPr>
                <w:rFonts w:ascii="Arial" w:hAnsi="Arial" w:cs="Arial"/>
                <w:bCs/>
                <w:sz w:val="20"/>
                <w:szCs w:val="20"/>
              </w:rPr>
              <w:t xml:space="preserve"> sa predkladá vo formáte .xls.</w:t>
            </w:r>
          </w:p>
          <w:p w14:paraId="557C2B43" w14:textId="160154CC"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9C65BB8"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840697">
              <w:rPr>
                <w:rFonts w:ascii="Arial" w:hAnsi="Arial" w:cs="Arial"/>
                <w:bCs/>
                <w:sz w:val="20"/>
                <w:szCs w:val="20"/>
              </w:rPr>
              <w:t xml:space="preserve"> Formulár sa predkladá vo formáte .xls.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95442DD" w14:textId="0B5239C5" w:rsidR="00D05CF5" w:rsidRDefault="00D05CF5" w:rsidP="00B60E0B">
            <w:pPr>
              <w:pStyle w:val="Default"/>
              <w:jc w:val="both"/>
              <w:rPr>
                <w:bCs/>
                <w:szCs w:val="20"/>
              </w:rPr>
            </w:pPr>
          </w:p>
          <w:p w14:paraId="701EDDBF" w14:textId="770D23A9" w:rsidR="00997F82" w:rsidRDefault="00D05CF5" w:rsidP="00065CC5">
            <w:pPr>
              <w:pStyle w:val="Default"/>
              <w:ind w:left="25"/>
              <w:jc w:val="both"/>
              <w:rPr>
                <w:bCs/>
                <w:szCs w:val="20"/>
              </w:rPr>
            </w:pPr>
            <w:r>
              <w:rPr>
                <w:bCs/>
                <w:szCs w:val="20"/>
              </w:rPr>
              <w:t xml:space="preserve">MAS overí údaje uvedené v prílohe na základe údajov účtovnej závierky dostupnej na </w:t>
            </w:r>
            <w:hyperlink r:id="rId14"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p>
          <w:p w14:paraId="30C5937C" w14:textId="06C04FA5" w:rsidR="00F5202D" w:rsidRPr="002C3A60" w:rsidRDefault="00F5202D" w:rsidP="00AC111E">
            <w:pPr>
              <w:spacing w:after="120" w:line="240" w:lineRule="auto"/>
              <w:ind w:left="85" w:right="85"/>
              <w:jc w:val="both"/>
              <w:rPr>
                <w:rFonts w:ascii="Arial" w:hAnsi="Arial" w:cs="Arial"/>
                <w:bCs/>
                <w:sz w:val="20"/>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676AA8FE"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01E2023A" w14:textId="29273485" w:rsidR="00840697" w:rsidRDefault="00840697"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Formulár sa predkladá vo formáte .xls.</w:t>
            </w:r>
          </w:p>
          <w:p w14:paraId="46B062B3" w14:textId="5DC616DB" w:rsidR="00997F82" w:rsidRDefault="00997F82" w:rsidP="00CD453C">
            <w:pPr>
              <w:widowControl w:val="0"/>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44F1D918"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6EBDB65D"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68305FC"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840697">
              <w:rPr>
                <w:rFonts w:ascii="Arial" w:hAnsi="Arial" w:cs="Arial"/>
                <w:bCs/>
                <w:sz w:val="20"/>
                <w:szCs w:val="20"/>
              </w:rPr>
              <w:t xml:space="preserve"> Uvedené sa teda nevzťahuje na projekty, predmetom, ktorých je výlučne obstaranie hnuteľných vecí, ktoré nebudú mať stále miesto ich využívania (napr.v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B5419D4"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646FDB91" w14:textId="0FB9D2AE" w:rsidR="00840697" w:rsidRPr="00D01EF0" w:rsidRDefault="00840697"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1EB73C1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407F6C61"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r w:rsidR="00840697">
              <w:rPr>
                <w:rFonts w:ascii="Arial" w:hAnsi="Arial" w:cs="Arial"/>
                <w:bCs/>
                <w:sz w:val="20"/>
                <w:szCs w:val="20"/>
              </w:rPr>
              <w:t xml:space="preserve"> ŽoPr,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36DAA77" w:rsidR="00997F82" w:rsidRPr="00D01EF0" w:rsidRDefault="00840697"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1318047" w:rsidR="00997F82" w:rsidRPr="00D01EF0" w:rsidRDefault="00955927"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313171B" w:rsidR="00997F82" w:rsidRPr="00D01EF0" w:rsidRDefault="00955927"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1060EE0C" w:rsidR="00997F82" w:rsidRPr="00D01EF0" w:rsidRDefault="00955927"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1AD78338"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01BD1ECB" w14:textId="6A38B649" w:rsidR="00997F82" w:rsidRPr="00D01EF0" w:rsidRDefault="00955927"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 xml:space="preserve">a na liste vlastníctva </w:t>
            </w:r>
            <w:r w:rsidR="00997F82" w:rsidRPr="00D01EF0">
              <w:rPr>
                <w:rFonts w:ascii="Arial" w:hAnsi="Arial" w:cs="Arial"/>
                <w:bCs/>
                <w:sz w:val="20"/>
                <w:szCs w:val="20"/>
              </w:rPr>
              <w:t xml:space="preserve"> 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5CF704EF"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207A6A2D"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r w:rsidR="00955927">
              <w:rPr>
                <w:rFonts w:ascii="Arial" w:hAnsi="Arial" w:cs="Arial"/>
                <w:bCs/>
                <w:sz w:val="20"/>
                <w:szCs w:val="20"/>
              </w:rPr>
              <w:t xml:space="preserve"> Formulár sa predkladá vo formáte .doc.</w:t>
            </w:r>
          </w:p>
          <w:p w14:paraId="0DE0485B" w14:textId="14513862" w:rsidR="00997F82" w:rsidRPr="00476864" w:rsidRDefault="00997F82" w:rsidP="00A57C24">
            <w:pPr>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45EB78EC"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955927">
        <w:t xml:space="preserve">(prílohy sa predkladajú ako obyčajné kópie originálov, pričom žiadateľ uchováva originály u seba pre účely prípadných kontrol) </w:t>
      </w:r>
      <w:r w:rsidRPr="003F3414">
        <w:t>a uloží elektronické verzie formulára ŽoPr a príloh na elektronické neprepisovateľné médium (CD/DVD).</w:t>
      </w:r>
      <w:r w:rsidR="00955927">
        <w:t>Elektronické verzie predstavujú skeny originálnych dokumentov vo formáte .pdf. ak nie je v kapitovle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08BA19AB"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955927">
        <w:rPr>
          <w:rFonts w:ascii="Arial" w:hAnsi="Arial" w:cs="Arial"/>
          <w:b/>
          <w:bCs/>
          <w:color w:val="000000"/>
          <w:sz w:val="20"/>
          <w:szCs w:val="20"/>
        </w:rPr>
        <w:t>v zmysle predchádz</w:t>
      </w:r>
      <w:r w:rsidR="00030920">
        <w:rPr>
          <w:rFonts w:ascii="Arial" w:hAnsi="Arial" w:cs="Arial"/>
          <w:b/>
          <w:bCs/>
          <w:color w:val="000000"/>
          <w:sz w:val="20"/>
          <w:szCs w:val="20"/>
        </w:rPr>
        <w:t>a</w:t>
      </w:r>
      <w:r w:rsidR="00955927">
        <w:rPr>
          <w:rFonts w:ascii="Arial" w:hAnsi="Arial" w:cs="Arial"/>
          <w:b/>
          <w:bCs/>
          <w:color w:val="000000"/>
          <w:sz w:val="20"/>
          <w:szCs w:val="20"/>
        </w:rPr>
        <w:t xml:space="preserve">júcej kapitoly </w:t>
      </w:r>
      <w:r w:rsidRPr="003F3414">
        <w:rPr>
          <w:rFonts w:ascii="Arial" w:hAnsi="Arial" w:cs="Arial"/>
          <w:b/>
          <w:bCs/>
          <w:color w:val="000000"/>
          <w:sz w:val="20"/>
          <w:szCs w:val="20"/>
        </w:rPr>
        <w:t xml:space="preserve">na adresu: </w:t>
      </w:r>
    </w:p>
    <w:p w14:paraId="2A006261" w14:textId="77777777" w:rsidR="00B60E0B" w:rsidRPr="00380DFB" w:rsidRDefault="00B60E0B" w:rsidP="00B60E0B">
      <w:pPr>
        <w:tabs>
          <w:tab w:val="left" w:pos="426"/>
        </w:tabs>
        <w:spacing w:before="120" w:after="120" w:line="240" w:lineRule="auto"/>
        <w:jc w:val="both"/>
        <w:rPr>
          <w:rFonts w:ascii="Arial" w:hAnsi="Arial" w:cs="Arial"/>
          <w:b/>
          <w:sz w:val="20"/>
          <w:szCs w:val="20"/>
        </w:rPr>
      </w:pPr>
      <w:r w:rsidRPr="00380DFB">
        <w:rPr>
          <w:rFonts w:ascii="Arial" w:hAnsi="Arial" w:cs="Arial"/>
          <w:b/>
          <w:sz w:val="20"/>
          <w:szCs w:val="20"/>
        </w:rPr>
        <w:t>MAS Miloj Spiš, o.z</w:t>
      </w:r>
    </w:p>
    <w:p w14:paraId="6BCAF86E" w14:textId="77777777" w:rsidR="00B60E0B" w:rsidRPr="00380DFB" w:rsidRDefault="00B60E0B" w:rsidP="00B60E0B">
      <w:pPr>
        <w:tabs>
          <w:tab w:val="left" w:pos="426"/>
        </w:tabs>
        <w:spacing w:before="120" w:after="120" w:line="240" w:lineRule="auto"/>
        <w:jc w:val="both"/>
        <w:rPr>
          <w:rFonts w:ascii="Arial" w:hAnsi="Arial" w:cs="Arial"/>
          <w:b/>
          <w:sz w:val="20"/>
          <w:szCs w:val="20"/>
        </w:rPr>
      </w:pPr>
      <w:r w:rsidRPr="00380DFB">
        <w:rPr>
          <w:rFonts w:ascii="Arial" w:hAnsi="Arial" w:cs="Arial"/>
          <w:b/>
          <w:sz w:val="20"/>
          <w:szCs w:val="20"/>
        </w:rPr>
        <w:t>Nábrežie Hornádu 14</w:t>
      </w:r>
    </w:p>
    <w:p w14:paraId="64A981F4" w14:textId="77777777" w:rsidR="00B60E0B" w:rsidRPr="00FB2E28" w:rsidRDefault="00B60E0B" w:rsidP="00B60E0B">
      <w:pPr>
        <w:tabs>
          <w:tab w:val="left" w:pos="426"/>
        </w:tabs>
        <w:spacing w:before="120" w:after="120" w:line="240" w:lineRule="auto"/>
        <w:jc w:val="both"/>
        <w:rPr>
          <w:rFonts w:ascii="Arial" w:hAnsi="Arial" w:cs="Arial"/>
          <w:b/>
          <w:sz w:val="20"/>
          <w:szCs w:val="20"/>
        </w:rPr>
      </w:pPr>
      <w:r>
        <w:rPr>
          <w:rFonts w:ascii="Arial" w:hAnsi="Arial" w:cs="Arial"/>
          <w:b/>
          <w:sz w:val="20"/>
          <w:szCs w:val="20"/>
        </w:rPr>
        <w:t>052 01 Spišská Nová Ves</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6F7FFDB9" w:rsidR="00997F82" w:rsidRPr="00B60E0B" w:rsidRDefault="00997F82" w:rsidP="00B60E0B">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B60E0B" w:rsidRPr="003F3414">
        <w:rPr>
          <w:rFonts w:ascii="Arial" w:hAnsi="Arial" w:cs="Arial"/>
          <w:sz w:val="20"/>
          <w:szCs w:val="20"/>
        </w:rPr>
        <w:t>(</w:t>
      </w:r>
      <w:r w:rsidR="00B60E0B">
        <w:rPr>
          <w:rFonts w:ascii="Arial" w:hAnsi="Arial" w:cs="Arial"/>
          <w:sz w:val="20"/>
          <w:szCs w:val="20"/>
        </w:rPr>
        <w:t xml:space="preserve"> v pracovných dňoch v čase 8:00 – 16:30 hod.</w:t>
      </w:r>
      <w:r w:rsidR="00B60E0B"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0D1FD0D4"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w:t>
      </w:r>
      <w:r w:rsidR="00955927">
        <w:rPr>
          <w:rFonts w:ascii="Arial" w:eastAsia="Calibri" w:hAnsi="Arial" w:cs="Arial"/>
          <w:sz w:val="20"/>
          <w:szCs w:val="20"/>
        </w:rPr>
        <w:t xml:space="preserve"> alebo českom </w:t>
      </w:r>
      <w:r w:rsidRPr="003F3414">
        <w:rPr>
          <w:rFonts w:ascii="Arial" w:eastAsia="Calibri" w:hAnsi="Arial" w:cs="Arial"/>
          <w:sz w:val="20"/>
          <w:szCs w:val="20"/>
        </w:rPr>
        <w:t>,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0479AFD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5" w:history="1">
        <w:r w:rsidR="00B60E0B" w:rsidRPr="00A70FFB">
          <w:rPr>
            <w:rStyle w:val="Hypertextovprepojenie"/>
            <w:rFonts w:cs="Arial"/>
            <w:spacing w:val="-3"/>
            <w:sz w:val="20"/>
            <w:szCs w:val="20"/>
          </w:rPr>
          <w:t>info@milojspis.sk</w:t>
        </w:r>
      </w:hyperlink>
      <w:r w:rsidR="00B60E0B">
        <w:rPr>
          <w:rStyle w:val="Hypertextovprepojenie"/>
          <w:rFonts w:cs="Arial"/>
          <w:spacing w:val="-3"/>
          <w:sz w:val="20"/>
          <w:szCs w:val="20"/>
        </w:rPr>
        <w:t>.</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0E459F96"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r w:rsidR="00955927">
        <w:rPr>
          <w:color w:val="auto"/>
          <w:szCs w:val="22"/>
        </w:rPr>
        <w:t xml:space="preserve"> pričom zmena sa nesmie týkať hodnotiaceho kola, v rámci ktoréhu už MAS vydala oznámenie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2008014E"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7F00AA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6" w:history="1">
        <w:r w:rsidR="00164486" w:rsidRPr="00007AAE">
          <w:rPr>
            <w:rStyle w:val="Hypertextovprepojenie"/>
            <w:rFonts w:cs="Arial"/>
            <w:spacing w:val="-3"/>
            <w:sz w:val="20"/>
            <w:szCs w:val="20"/>
          </w:rPr>
          <w:t>www.milojspis.sk</w:t>
        </w:r>
      </w:hyperlink>
      <w:r w:rsidR="00B60E0B">
        <w:rPr>
          <w:rStyle w:val="Hypertextovprepojenie"/>
          <w:rFonts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7730D03B"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B60E0B" w:rsidRPr="00B60E0B">
        <w:t xml:space="preserve"> </w:t>
      </w:r>
      <w:hyperlink r:id="rId17" w:history="1">
        <w:r w:rsidR="00B60E0B" w:rsidRPr="00A70FFB">
          <w:rPr>
            <w:rStyle w:val="Hypertextovprepojenie"/>
            <w:rFonts w:cs="Arial"/>
            <w:spacing w:val="-3"/>
            <w:sz w:val="20"/>
            <w:szCs w:val="20"/>
          </w:rPr>
          <w:t>info@milojspis.sk</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61F603C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7148A4">
        <w:rPr>
          <w:rFonts w:ascii="Arial" w:hAnsi="Arial" w:cs="Arial"/>
          <w:bCs/>
          <w:iCs/>
          <w:sz w:val="20"/>
          <w:szCs w:val="19"/>
        </w:rPr>
        <w:t>ej</w:t>
      </w:r>
      <w:r w:rsidRPr="003F3414">
        <w:rPr>
          <w:rFonts w:ascii="Arial" w:hAnsi="Arial" w:cs="Arial"/>
          <w:bCs/>
          <w:iCs/>
          <w:sz w:val="20"/>
          <w:szCs w:val="19"/>
        </w:rPr>
        <w:t xml:space="preserve"> aktiv</w:t>
      </w:r>
      <w:r w:rsidR="007148A4">
        <w:rPr>
          <w:rFonts w:ascii="Arial" w:hAnsi="Arial" w:cs="Arial"/>
          <w:bCs/>
          <w:iCs/>
          <w:sz w:val="20"/>
          <w:szCs w:val="19"/>
        </w:rPr>
        <w:t>i</w:t>
      </w:r>
      <w:r w:rsidRPr="003F3414">
        <w:rPr>
          <w:rFonts w:ascii="Arial" w:hAnsi="Arial" w:cs="Arial"/>
          <w:bCs/>
          <w:iCs/>
          <w:sz w:val="20"/>
          <w:szCs w:val="19"/>
        </w:rPr>
        <w:t>t</w:t>
      </w:r>
      <w:r w:rsidR="007148A4">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28207B">
      <w:footerReference w:type="default" r:id="rId18"/>
      <w:headerReference w:type="first" r:id="rId19"/>
      <w:footerReference w:type="first" r:id="rId20"/>
      <w:pgSz w:w="11906" w:h="16838"/>
      <w:pgMar w:top="1134" w:right="1133" w:bottom="1560"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60980" w14:textId="77777777" w:rsidR="0086349D" w:rsidRDefault="0086349D" w:rsidP="00997F82">
      <w:pPr>
        <w:spacing w:after="0" w:line="240" w:lineRule="auto"/>
      </w:pPr>
      <w:r>
        <w:separator/>
      </w:r>
    </w:p>
  </w:endnote>
  <w:endnote w:type="continuationSeparator" w:id="0">
    <w:p w14:paraId="523C6662" w14:textId="77777777" w:rsidR="0086349D" w:rsidRDefault="0086349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465257"/>
      <w:docPartObj>
        <w:docPartGallery w:val="Page Numbers (Bottom of Page)"/>
        <w:docPartUnique/>
      </w:docPartObj>
    </w:sdtPr>
    <w:sdtEndPr>
      <w:rPr>
        <w:rFonts w:ascii="Arial" w:hAnsi="Arial" w:cs="Arial"/>
        <w:sz w:val="20"/>
        <w:szCs w:val="20"/>
      </w:rPr>
    </w:sdtEndPr>
    <w:sdtContent>
      <w:p w14:paraId="03C91844" w14:textId="37616AD2" w:rsidR="0086349D" w:rsidRPr="000B630C" w:rsidRDefault="0086349D">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C86106">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86349D" w:rsidRDefault="0086349D"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1="http://schemas.microsoft.com/office/drawing/2015/9/8/chartex">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86349D" w:rsidRDefault="0086349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9DB69" w14:textId="77777777" w:rsidR="0086349D" w:rsidRDefault="0086349D" w:rsidP="00997F82">
      <w:pPr>
        <w:spacing w:after="0" w:line="240" w:lineRule="auto"/>
      </w:pPr>
      <w:r>
        <w:separator/>
      </w:r>
    </w:p>
  </w:footnote>
  <w:footnote w:type="continuationSeparator" w:id="0">
    <w:p w14:paraId="4ADCB18D" w14:textId="77777777" w:rsidR="0086349D" w:rsidRDefault="0086349D" w:rsidP="00997F82">
      <w:pPr>
        <w:spacing w:after="0" w:line="240" w:lineRule="auto"/>
      </w:pPr>
      <w:r>
        <w:continuationSeparator/>
      </w:r>
    </w:p>
  </w:footnote>
  <w:footnote w:id="1">
    <w:p w14:paraId="4C438C04" w14:textId="0994034C" w:rsidR="0086349D" w:rsidRDefault="0086349D">
      <w:pPr>
        <w:pStyle w:val="Textpoznmkypodiarou"/>
      </w:pPr>
      <w:r>
        <w:rPr>
          <w:rStyle w:val="Odkaznapoznmkupodiarou"/>
        </w:rPr>
        <w:footnoteRef/>
      </w:r>
      <w:r>
        <w:t xml:space="preserve"> 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86349D" w:rsidRPr="00B33449" w:rsidRDefault="0086349D"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86349D" w:rsidRPr="008D12FA" w:rsidRDefault="0086349D" w:rsidP="003B171B">
      <w:pPr>
        <w:pStyle w:val="Textpoznmkypodiarou"/>
        <w:ind w:left="284"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86349D" w:rsidRPr="008D12FA" w:rsidRDefault="0086349D"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86349D" w:rsidRPr="008D12FA" w:rsidRDefault="0086349D"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86349D" w:rsidRPr="008D12FA" w:rsidRDefault="0086349D"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86349D" w:rsidRDefault="0086349D" w:rsidP="003A5D92">
      <w:pPr>
        <w:pStyle w:val="Textpoznmkypodiarou"/>
        <w:numPr>
          <w:ilvl w:val="0"/>
          <w:numId w:val="51"/>
        </w:numPr>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86349D" w:rsidRPr="003F3414" w:rsidRDefault="0086349D"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1525007A" w:rsidR="0086349D" w:rsidRDefault="0086349D"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Pr>
          <w:rFonts w:ascii="Arial" w:hAnsi="Arial" w:cs="Arial"/>
          <w:sz w:val="16"/>
          <w:szCs w:val="16"/>
        </w:rPr>
        <w:t>-A104 Počet vytvorených pracovných miest</w:t>
      </w:r>
    </w:p>
  </w:footnote>
  <w:footnote w:id="6">
    <w:p w14:paraId="75372597" w14:textId="58F7A4E1" w:rsidR="0086349D" w:rsidRPr="003F3414" w:rsidRDefault="0086349D"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56C69E1D" w:rsidR="0086349D" w:rsidRPr="001F013A" w:rsidRDefault="0086349D" w:rsidP="00DD3EE2">
    <w:pPr>
      <w:pStyle w:val="Hlavika"/>
      <w:rPr>
        <w:rFonts w:ascii="Arial Narrow" w:hAnsi="Arial Narrow"/>
        <w:sz w:val="20"/>
      </w:rPr>
    </w:pP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62" name="Obrázok 16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6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w:drawing>
        <wp:inline distT="0" distB="0" distL="0" distR="0" wp14:anchorId="1CACB12E" wp14:editId="4801CD90">
          <wp:extent cx="762000" cy="448486"/>
          <wp:effectExtent l="0" t="0" r="0" b="8890"/>
          <wp:docPr id="164" name="Obrázok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MilojSpis-2018-cmy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48363" cy="499316"/>
                  </a:xfrm>
                  <a:prstGeom prst="rect">
                    <a:avLst/>
                  </a:prstGeom>
                </pic:spPr>
              </pic:pic>
            </a:graphicData>
          </a:graphic>
        </wp:inline>
      </w:drawing>
    </w:r>
    <w:r w:rsidRPr="004C2F1F">
      <w:rPr>
        <w:rFonts w:ascii="Arial Narrow" w:hAnsi="Arial Narrow"/>
        <w:noProof/>
        <w:sz w:val="20"/>
      </w:rPr>
      <w:drawing>
        <wp:anchor distT="0" distB="0" distL="114300" distR="114300" simplePos="0" relativeHeight="251662336" behindDoc="1" locked="0" layoutInCell="1" allowOverlap="1" wp14:anchorId="4AAE4C0E" wp14:editId="421B54F9">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65"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86349D" w:rsidRDefault="0086349D" w:rsidP="00DD3EE2">
    <w:pPr>
      <w:pStyle w:val="Hlavika"/>
    </w:pPr>
  </w:p>
  <w:p w14:paraId="25C2BAF4" w14:textId="116F9CC5" w:rsidR="0086349D" w:rsidRPr="00FC401E" w:rsidRDefault="0086349D"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12BD"/>
    <w:rsid w:val="00016DEA"/>
    <w:rsid w:val="00020AEB"/>
    <w:rsid w:val="00030920"/>
    <w:rsid w:val="00033565"/>
    <w:rsid w:val="0005684E"/>
    <w:rsid w:val="000569D6"/>
    <w:rsid w:val="00065CC5"/>
    <w:rsid w:val="00066F24"/>
    <w:rsid w:val="00073702"/>
    <w:rsid w:val="0007500F"/>
    <w:rsid w:val="0007610E"/>
    <w:rsid w:val="00081FA8"/>
    <w:rsid w:val="0008289A"/>
    <w:rsid w:val="000856E1"/>
    <w:rsid w:val="000907B7"/>
    <w:rsid w:val="000A1C65"/>
    <w:rsid w:val="000A52FB"/>
    <w:rsid w:val="000A64EF"/>
    <w:rsid w:val="000B0236"/>
    <w:rsid w:val="000B19BE"/>
    <w:rsid w:val="000C25C2"/>
    <w:rsid w:val="000C367D"/>
    <w:rsid w:val="000C70A1"/>
    <w:rsid w:val="000D455B"/>
    <w:rsid w:val="000E1177"/>
    <w:rsid w:val="000E6FF9"/>
    <w:rsid w:val="000F221D"/>
    <w:rsid w:val="000F55AF"/>
    <w:rsid w:val="00111EE5"/>
    <w:rsid w:val="00116361"/>
    <w:rsid w:val="00117483"/>
    <w:rsid w:val="00156B34"/>
    <w:rsid w:val="00156C68"/>
    <w:rsid w:val="00164486"/>
    <w:rsid w:val="001651C7"/>
    <w:rsid w:val="00166854"/>
    <w:rsid w:val="00175444"/>
    <w:rsid w:val="00175E83"/>
    <w:rsid w:val="00182C4F"/>
    <w:rsid w:val="00182D10"/>
    <w:rsid w:val="00183589"/>
    <w:rsid w:val="001862A8"/>
    <w:rsid w:val="001869F7"/>
    <w:rsid w:val="001871DC"/>
    <w:rsid w:val="00187699"/>
    <w:rsid w:val="001931A7"/>
    <w:rsid w:val="001A216E"/>
    <w:rsid w:val="001A3BF1"/>
    <w:rsid w:val="001A7A3A"/>
    <w:rsid w:val="001B1D3F"/>
    <w:rsid w:val="001B7788"/>
    <w:rsid w:val="001C2252"/>
    <w:rsid w:val="001C32D3"/>
    <w:rsid w:val="001C383A"/>
    <w:rsid w:val="001C7C64"/>
    <w:rsid w:val="001D1A82"/>
    <w:rsid w:val="001D2251"/>
    <w:rsid w:val="001D5273"/>
    <w:rsid w:val="001E483A"/>
    <w:rsid w:val="001E7F00"/>
    <w:rsid w:val="001F4CCC"/>
    <w:rsid w:val="001F75B6"/>
    <w:rsid w:val="00200A91"/>
    <w:rsid w:val="00207E22"/>
    <w:rsid w:val="0021172D"/>
    <w:rsid w:val="00227859"/>
    <w:rsid w:val="002319F5"/>
    <w:rsid w:val="00236E5C"/>
    <w:rsid w:val="002450DB"/>
    <w:rsid w:val="00253953"/>
    <w:rsid w:val="00257130"/>
    <w:rsid w:val="002644F7"/>
    <w:rsid w:val="00274674"/>
    <w:rsid w:val="0028207B"/>
    <w:rsid w:val="00283BA3"/>
    <w:rsid w:val="00286133"/>
    <w:rsid w:val="00292692"/>
    <w:rsid w:val="002C0F04"/>
    <w:rsid w:val="002C179C"/>
    <w:rsid w:val="002D1949"/>
    <w:rsid w:val="002E1ED1"/>
    <w:rsid w:val="002F3108"/>
    <w:rsid w:val="002F5D83"/>
    <w:rsid w:val="002F6656"/>
    <w:rsid w:val="00300E84"/>
    <w:rsid w:val="00305762"/>
    <w:rsid w:val="00310133"/>
    <w:rsid w:val="00312845"/>
    <w:rsid w:val="003154B9"/>
    <w:rsid w:val="00316374"/>
    <w:rsid w:val="003236C2"/>
    <w:rsid w:val="00323D15"/>
    <w:rsid w:val="00325ACA"/>
    <w:rsid w:val="00325FC2"/>
    <w:rsid w:val="00330781"/>
    <w:rsid w:val="00331937"/>
    <w:rsid w:val="003357FD"/>
    <w:rsid w:val="003426E3"/>
    <w:rsid w:val="003531B1"/>
    <w:rsid w:val="0036248B"/>
    <w:rsid w:val="00374B3F"/>
    <w:rsid w:val="00375F69"/>
    <w:rsid w:val="00377989"/>
    <w:rsid w:val="003814F9"/>
    <w:rsid w:val="00392626"/>
    <w:rsid w:val="003A1012"/>
    <w:rsid w:val="003A4993"/>
    <w:rsid w:val="003A5D92"/>
    <w:rsid w:val="003B05C3"/>
    <w:rsid w:val="003B171B"/>
    <w:rsid w:val="003B23C1"/>
    <w:rsid w:val="003B4A66"/>
    <w:rsid w:val="003B7566"/>
    <w:rsid w:val="003C1560"/>
    <w:rsid w:val="003D39D0"/>
    <w:rsid w:val="003D746C"/>
    <w:rsid w:val="003E1496"/>
    <w:rsid w:val="003E2F09"/>
    <w:rsid w:val="003E6697"/>
    <w:rsid w:val="003E6F8F"/>
    <w:rsid w:val="003F0011"/>
    <w:rsid w:val="003F1701"/>
    <w:rsid w:val="003F6D35"/>
    <w:rsid w:val="004218C4"/>
    <w:rsid w:val="00421F08"/>
    <w:rsid w:val="00427221"/>
    <w:rsid w:val="004324AB"/>
    <w:rsid w:val="0044013E"/>
    <w:rsid w:val="00443977"/>
    <w:rsid w:val="004461E5"/>
    <w:rsid w:val="00450844"/>
    <w:rsid w:val="004530CF"/>
    <w:rsid w:val="00463F92"/>
    <w:rsid w:val="00465C96"/>
    <w:rsid w:val="00481344"/>
    <w:rsid w:val="0048669C"/>
    <w:rsid w:val="004A16E0"/>
    <w:rsid w:val="004A2FB5"/>
    <w:rsid w:val="004A7113"/>
    <w:rsid w:val="004B5CAD"/>
    <w:rsid w:val="004B6729"/>
    <w:rsid w:val="004C09DA"/>
    <w:rsid w:val="004C4FA0"/>
    <w:rsid w:val="004D750A"/>
    <w:rsid w:val="004D7D41"/>
    <w:rsid w:val="004E1022"/>
    <w:rsid w:val="004E291D"/>
    <w:rsid w:val="004E7718"/>
    <w:rsid w:val="004F2597"/>
    <w:rsid w:val="004F2ED1"/>
    <w:rsid w:val="004F7821"/>
    <w:rsid w:val="00506D83"/>
    <w:rsid w:val="00512D03"/>
    <w:rsid w:val="00515B27"/>
    <w:rsid w:val="00531A13"/>
    <w:rsid w:val="00531ECE"/>
    <w:rsid w:val="00535638"/>
    <w:rsid w:val="00535693"/>
    <w:rsid w:val="0053630A"/>
    <w:rsid w:val="00541A54"/>
    <w:rsid w:val="00543C90"/>
    <w:rsid w:val="005541EF"/>
    <w:rsid w:val="00556E68"/>
    <w:rsid w:val="005609FD"/>
    <w:rsid w:val="0056357B"/>
    <w:rsid w:val="005723CC"/>
    <w:rsid w:val="00573362"/>
    <w:rsid w:val="005743EC"/>
    <w:rsid w:val="005760CC"/>
    <w:rsid w:val="00580427"/>
    <w:rsid w:val="00595B92"/>
    <w:rsid w:val="00596693"/>
    <w:rsid w:val="00597A23"/>
    <w:rsid w:val="005B2B01"/>
    <w:rsid w:val="005B3A2C"/>
    <w:rsid w:val="005C3D29"/>
    <w:rsid w:val="005C7DBB"/>
    <w:rsid w:val="005D4668"/>
    <w:rsid w:val="005E03D9"/>
    <w:rsid w:val="005E7202"/>
    <w:rsid w:val="005F0F78"/>
    <w:rsid w:val="0063182B"/>
    <w:rsid w:val="006359C9"/>
    <w:rsid w:val="00643184"/>
    <w:rsid w:val="0064727E"/>
    <w:rsid w:val="00657E6F"/>
    <w:rsid w:val="00661A23"/>
    <w:rsid w:val="006659AB"/>
    <w:rsid w:val="00671CC6"/>
    <w:rsid w:val="0068722F"/>
    <w:rsid w:val="00687273"/>
    <w:rsid w:val="00693C31"/>
    <w:rsid w:val="006941AD"/>
    <w:rsid w:val="00696061"/>
    <w:rsid w:val="006A048B"/>
    <w:rsid w:val="006A27D3"/>
    <w:rsid w:val="006A2B96"/>
    <w:rsid w:val="006A62C0"/>
    <w:rsid w:val="006C54ED"/>
    <w:rsid w:val="006C7DF6"/>
    <w:rsid w:val="006D0AAF"/>
    <w:rsid w:val="006D29F3"/>
    <w:rsid w:val="006D2C8B"/>
    <w:rsid w:val="006E6056"/>
    <w:rsid w:val="006F0128"/>
    <w:rsid w:val="006F333C"/>
    <w:rsid w:val="006F5281"/>
    <w:rsid w:val="00701A7A"/>
    <w:rsid w:val="007148A4"/>
    <w:rsid w:val="00715270"/>
    <w:rsid w:val="00715D4A"/>
    <w:rsid w:val="00726901"/>
    <w:rsid w:val="00726A90"/>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B5B99"/>
    <w:rsid w:val="007D1F0F"/>
    <w:rsid w:val="007D58CE"/>
    <w:rsid w:val="007E0409"/>
    <w:rsid w:val="007F0518"/>
    <w:rsid w:val="0080104A"/>
    <w:rsid w:val="008014D4"/>
    <w:rsid w:val="00802379"/>
    <w:rsid w:val="00803FFD"/>
    <w:rsid w:val="008215FF"/>
    <w:rsid w:val="00823509"/>
    <w:rsid w:val="00825667"/>
    <w:rsid w:val="0083548F"/>
    <w:rsid w:val="00836A66"/>
    <w:rsid w:val="00840697"/>
    <w:rsid w:val="00843399"/>
    <w:rsid w:val="00843C6F"/>
    <w:rsid w:val="00850A43"/>
    <w:rsid w:val="00857902"/>
    <w:rsid w:val="0086349D"/>
    <w:rsid w:val="008644F8"/>
    <w:rsid w:val="008657E3"/>
    <w:rsid w:val="00866812"/>
    <w:rsid w:val="00875F76"/>
    <w:rsid w:val="00882C9E"/>
    <w:rsid w:val="00890C26"/>
    <w:rsid w:val="008E4E7C"/>
    <w:rsid w:val="008F0E53"/>
    <w:rsid w:val="008F5F19"/>
    <w:rsid w:val="0090412C"/>
    <w:rsid w:val="00905190"/>
    <w:rsid w:val="009233A6"/>
    <w:rsid w:val="00937A8F"/>
    <w:rsid w:val="00946FAA"/>
    <w:rsid w:val="00955927"/>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6536"/>
    <w:rsid w:val="009D7EA2"/>
    <w:rsid w:val="009E612F"/>
    <w:rsid w:val="00A10998"/>
    <w:rsid w:val="00A13F8F"/>
    <w:rsid w:val="00A16632"/>
    <w:rsid w:val="00A22A96"/>
    <w:rsid w:val="00A252BF"/>
    <w:rsid w:val="00A33E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B07F9"/>
    <w:rsid w:val="00AC028F"/>
    <w:rsid w:val="00AC111E"/>
    <w:rsid w:val="00AC36A2"/>
    <w:rsid w:val="00AD1E6C"/>
    <w:rsid w:val="00AD4007"/>
    <w:rsid w:val="00AD6066"/>
    <w:rsid w:val="00AD7FDE"/>
    <w:rsid w:val="00AE11DC"/>
    <w:rsid w:val="00AE641C"/>
    <w:rsid w:val="00B10F27"/>
    <w:rsid w:val="00B12C25"/>
    <w:rsid w:val="00B12E40"/>
    <w:rsid w:val="00B20143"/>
    <w:rsid w:val="00B26F6D"/>
    <w:rsid w:val="00B336CA"/>
    <w:rsid w:val="00B36BBA"/>
    <w:rsid w:val="00B43666"/>
    <w:rsid w:val="00B43B53"/>
    <w:rsid w:val="00B60E0B"/>
    <w:rsid w:val="00B620C7"/>
    <w:rsid w:val="00B673F2"/>
    <w:rsid w:val="00B75121"/>
    <w:rsid w:val="00B768E9"/>
    <w:rsid w:val="00B830C6"/>
    <w:rsid w:val="00B837BD"/>
    <w:rsid w:val="00B8659A"/>
    <w:rsid w:val="00BA6FBC"/>
    <w:rsid w:val="00BB56CE"/>
    <w:rsid w:val="00BD7C47"/>
    <w:rsid w:val="00BD7FFD"/>
    <w:rsid w:val="00BF6C3A"/>
    <w:rsid w:val="00BF7457"/>
    <w:rsid w:val="00C04A44"/>
    <w:rsid w:val="00C202B5"/>
    <w:rsid w:val="00C272F2"/>
    <w:rsid w:val="00C302E3"/>
    <w:rsid w:val="00C32AAB"/>
    <w:rsid w:val="00C473E6"/>
    <w:rsid w:val="00C544B0"/>
    <w:rsid w:val="00C601B5"/>
    <w:rsid w:val="00C64263"/>
    <w:rsid w:val="00C6707F"/>
    <w:rsid w:val="00C70084"/>
    <w:rsid w:val="00C72A19"/>
    <w:rsid w:val="00C74CBB"/>
    <w:rsid w:val="00C84CEC"/>
    <w:rsid w:val="00C86106"/>
    <w:rsid w:val="00C94378"/>
    <w:rsid w:val="00C949B9"/>
    <w:rsid w:val="00CA18C8"/>
    <w:rsid w:val="00CB08D8"/>
    <w:rsid w:val="00CD33A6"/>
    <w:rsid w:val="00CD453C"/>
    <w:rsid w:val="00CF1AEB"/>
    <w:rsid w:val="00D002A1"/>
    <w:rsid w:val="00D05CF5"/>
    <w:rsid w:val="00D15307"/>
    <w:rsid w:val="00D54138"/>
    <w:rsid w:val="00D7083D"/>
    <w:rsid w:val="00D75D44"/>
    <w:rsid w:val="00D820A6"/>
    <w:rsid w:val="00D82CE8"/>
    <w:rsid w:val="00D83861"/>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25742"/>
    <w:rsid w:val="00E30379"/>
    <w:rsid w:val="00E30D9E"/>
    <w:rsid w:val="00E44198"/>
    <w:rsid w:val="00E54587"/>
    <w:rsid w:val="00E54FB7"/>
    <w:rsid w:val="00E60334"/>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16965"/>
    <w:rsid w:val="00F23F27"/>
    <w:rsid w:val="00F27CCE"/>
    <w:rsid w:val="00F30DAB"/>
    <w:rsid w:val="00F34153"/>
    <w:rsid w:val="00F413B2"/>
    <w:rsid w:val="00F43666"/>
    <w:rsid w:val="00F451D1"/>
    <w:rsid w:val="00F5202D"/>
    <w:rsid w:val="00F61F89"/>
    <w:rsid w:val="00F62451"/>
    <w:rsid w:val="00F771F1"/>
    <w:rsid w:val="00F8335C"/>
    <w:rsid w:val="00F84EC7"/>
    <w:rsid w:val="00FA5B22"/>
    <w:rsid w:val="00FA6943"/>
    <w:rsid w:val="00FA734C"/>
    <w:rsid w:val="00FB0090"/>
    <w:rsid w:val="00FB0591"/>
    <w:rsid w:val="00FB2E40"/>
    <w:rsid w:val="00FB4919"/>
    <w:rsid w:val="00FB50BE"/>
    <w:rsid w:val="00FB54EA"/>
    <w:rsid w:val="00FB710C"/>
    <w:rsid w:val="00FB755C"/>
    <w:rsid w:val="00FD07A2"/>
    <w:rsid w:val="00FD59CE"/>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rri.gov.sk" TargetMode="External"/><Relationship Id="rId13" Type="http://schemas.openxmlformats.org/officeDocument/2006/relationships/hyperlink" Target="http://www.registeruz.s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hyperlink" Target="mailto:info@milojspis.sk" TargetMode="External"/><Relationship Id="rId2" Type="http://schemas.openxmlformats.org/officeDocument/2006/relationships/numbering" Target="numbering.xml"/><Relationship Id="rId16" Type="http://schemas.openxmlformats.org/officeDocument/2006/relationships/hyperlink" Target="http://www.milojspi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mailto:info@milojspis.sk" TargetMode="External"/><Relationship Id="rId23" Type="http://schemas.openxmlformats.org/officeDocument/2006/relationships/theme" Target="theme/theme1.xml"/><Relationship Id="rId10" Type="http://schemas.openxmlformats.org/officeDocument/2006/relationships/hyperlink" Target="https://esluzby.genpro.gov.sk/zoznam-odsudenych-pravnickych-oso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07C80"/>
    <w:rsid w:val="00022025"/>
    <w:rsid w:val="000408D7"/>
    <w:rsid w:val="00044DBA"/>
    <w:rsid w:val="000738CB"/>
    <w:rsid w:val="00081B5F"/>
    <w:rsid w:val="000E2AB8"/>
    <w:rsid w:val="001B2475"/>
    <w:rsid w:val="0021018D"/>
    <w:rsid w:val="00237B1B"/>
    <w:rsid w:val="00261F37"/>
    <w:rsid w:val="002640AA"/>
    <w:rsid w:val="00301556"/>
    <w:rsid w:val="00331CE2"/>
    <w:rsid w:val="003706C2"/>
    <w:rsid w:val="00375A98"/>
    <w:rsid w:val="003C5B56"/>
    <w:rsid w:val="003F03A5"/>
    <w:rsid w:val="00424257"/>
    <w:rsid w:val="00436420"/>
    <w:rsid w:val="004B348D"/>
    <w:rsid w:val="004C5215"/>
    <w:rsid w:val="004E2BCA"/>
    <w:rsid w:val="004F2CDE"/>
    <w:rsid w:val="00504897"/>
    <w:rsid w:val="00540F5F"/>
    <w:rsid w:val="00560FCD"/>
    <w:rsid w:val="00562C21"/>
    <w:rsid w:val="005728CB"/>
    <w:rsid w:val="005E0EF8"/>
    <w:rsid w:val="0061653F"/>
    <w:rsid w:val="00657BCF"/>
    <w:rsid w:val="006E5343"/>
    <w:rsid w:val="007233D3"/>
    <w:rsid w:val="007615B7"/>
    <w:rsid w:val="007B5FBC"/>
    <w:rsid w:val="00825069"/>
    <w:rsid w:val="008C3DC5"/>
    <w:rsid w:val="00924C55"/>
    <w:rsid w:val="00956837"/>
    <w:rsid w:val="009617A1"/>
    <w:rsid w:val="00974749"/>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61CF5"/>
    <w:rsid w:val="00B727C9"/>
    <w:rsid w:val="00B973B3"/>
    <w:rsid w:val="00BA64EF"/>
    <w:rsid w:val="00BA783E"/>
    <w:rsid w:val="00BB7349"/>
    <w:rsid w:val="00C11362"/>
    <w:rsid w:val="00C34E20"/>
    <w:rsid w:val="00C41399"/>
    <w:rsid w:val="00C64CC7"/>
    <w:rsid w:val="00C91FDE"/>
    <w:rsid w:val="00C97176"/>
    <w:rsid w:val="00CD39E2"/>
    <w:rsid w:val="00CE0B62"/>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253BF"/>
    <w:rsid w:val="00F8155B"/>
    <w:rsid w:val="00F865A5"/>
    <w:rsid w:val="00F941AB"/>
    <w:rsid w:val="00FD2B5A"/>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5988DCB76E5A4B98AD4DFBC546076456">
    <w:name w:val="5988DCB76E5A4B98AD4DFBC546076456"/>
    <w:rsid w:val="00B4115B"/>
  </w:style>
  <w:style w:type="paragraph" w:customStyle="1" w:styleId="DD5D76DC57E940A69B15534E424AB2B21">
    <w:name w:val="DD5D76DC57E940A69B15534E424AB2B21"/>
    <w:rsid w:val="00331CE2"/>
    <w:pPr>
      <w:spacing w:after="200" w:line="276" w:lineRule="auto"/>
    </w:pPr>
    <w:rPr>
      <w:rFonts w:ascii="Times New Roman" w:hAnsi="Times New Roman"/>
      <w:sz w:val="24"/>
    </w:rPr>
  </w:style>
  <w:style w:type="paragraph" w:customStyle="1" w:styleId="678D2780F93A4E9CBBCC21DDFEB305331">
    <w:name w:val="678D2780F93A4E9CBBCC21DDFEB305331"/>
    <w:rsid w:val="00331CE2"/>
    <w:pPr>
      <w:spacing w:after="200" w:line="276" w:lineRule="auto"/>
    </w:pPr>
    <w:rPr>
      <w:rFonts w:ascii="Times New Roman" w:hAnsi="Times New Roman"/>
      <w:sz w:val="24"/>
    </w:rPr>
  </w:style>
  <w:style w:type="paragraph" w:customStyle="1" w:styleId="499F365F6C2C452B860A876DCE3C78651">
    <w:name w:val="499F365F6C2C452B860A876DCE3C78651"/>
    <w:rsid w:val="00331CE2"/>
    <w:pPr>
      <w:spacing w:after="200" w:line="276" w:lineRule="auto"/>
    </w:pPr>
    <w:rPr>
      <w:rFonts w:ascii="Times New Roman" w:hAnsi="Times New Roman"/>
      <w:sz w:val="24"/>
    </w:rPr>
  </w:style>
  <w:style w:type="paragraph" w:customStyle="1" w:styleId="AFD889F97F99478CA19E00A9D53387041">
    <w:name w:val="AFD889F97F99478CA19E00A9D53387041"/>
    <w:rsid w:val="00331CE2"/>
    <w:pPr>
      <w:spacing w:after="200" w:line="276" w:lineRule="auto"/>
    </w:pPr>
    <w:rPr>
      <w:rFonts w:ascii="Times New Roman" w:hAnsi="Times New Roman"/>
      <w:sz w:val="24"/>
    </w:rPr>
  </w:style>
  <w:style w:type="paragraph" w:customStyle="1" w:styleId="1F61477AE26247998C6191594936CE971">
    <w:name w:val="1F61477AE26247998C6191594936CE971"/>
    <w:rsid w:val="00331CE2"/>
    <w:pPr>
      <w:spacing w:after="200" w:line="276" w:lineRule="auto"/>
      <w:ind w:left="720"/>
      <w:contextualSpacing/>
    </w:pPr>
    <w:rPr>
      <w:rFonts w:ascii="Times New Roman" w:hAnsi="Times New Roman"/>
      <w:sz w:val="24"/>
    </w:rPr>
  </w:style>
  <w:style w:type="paragraph" w:customStyle="1" w:styleId="678D2780F93A4E9CBBCC21DDFEB305332">
    <w:name w:val="678D2780F93A4E9CBBCC21DDFEB305332"/>
    <w:rsid w:val="00331CE2"/>
    <w:pPr>
      <w:spacing w:after="200" w:line="276" w:lineRule="auto"/>
    </w:pPr>
    <w:rPr>
      <w:rFonts w:ascii="Times New Roman" w:hAnsi="Times New Roman"/>
      <w:sz w:val="24"/>
    </w:rPr>
  </w:style>
  <w:style w:type="paragraph" w:customStyle="1" w:styleId="499F365F6C2C452B860A876DCE3C78652">
    <w:name w:val="499F365F6C2C452B860A876DCE3C78652"/>
    <w:rsid w:val="00331CE2"/>
    <w:pPr>
      <w:spacing w:after="200" w:line="276" w:lineRule="auto"/>
    </w:pPr>
    <w:rPr>
      <w:rFonts w:ascii="Times New Roman" w:hAnsi="Times New Roman"/>
      <w:sz w:val="24"/>
    </w:rPr>
  </w:style>
  <w:style w:type="paragraph" w:customStyle="1" w:styleId="AFD889F97F99478CA19E00A9D53387042">
    <w:name w:val="AFD889F97F99478CA19E00A9D53387042"/>
    <w:rsid w:val="00331CE2"/>
    <w:pPr>
      <w:spacing w:after="200" w:line="276" w:lineRule="auto"/>
    </w:pPr>
    <w:rPr>
      <w:rFonts w:ascii="Times New Roman" w:hAnsi="Times New Roman"/>
      <w:sz w:val="24"/>
    </w:rPr>
  </w:style>
  <w:style w:type="paragraph" w:customStyle="1" w:styleId="1F61477AE26247998C6191594936CE972">
    <w:name w:val="1F61477AE26247998C6191594936CE972"/>
    <w:rsid w:val="00331CE2"/>
    <w:pPr>
      <w:spacing w:after="200" w:line="276" w:lineRule="auto"/>
      <w:ind w:left="720"/>
      <w:contextualSpacing/>
    </w:pPr>
    <w:rPr>
      <w:rFonts w:ascii="Times New Roman" w:hAnsi="Times New Roman"/>
      <w:sz w:val="24"/>
    </w:rPr>
  </w:style>
  <w:style w:type="paragraph" w:customStyle="1" w:styleId="678D2780F93A4E9CBBCC21DDFEB305333">
    <w:name w:val="678D2780F93A4E9CBBCC21DDFEB305333"/>
    <w:rsid w:val="00331CE2"/>
    <w:pPr>
      <w:spacing w:after="200" w:line="276" w:lineRule="auto"/>
    </w:pPr>
    <w:rPr>
      <w:rFonts w:ascii="Times New Roman" w:hAnsi="Times New Roman"/>
      <w:sz w:val="24"/>
    </w:rPr>
  </w:style>
  <w:style w:type="paragraph" w:customStyle="1" w:styleId="499F365F6C2C452B860A876DCE3C78653">
    <w:name w:val="499F365F6C2C452B860A876DCE3C78653"/>
    <w:rsid w:val="00331CE2"/>
    <w:pPr>
      <w:spacing w:after="200" w:line="276" w:lineRule="auto"/>
    </w:pPr>
    <w:rPr>
      <w:rFonts w:ascii="Times New Roman" w:hAnsi="Times New Roman"/>
      <w:sz w:val="24"/>
    </w:rPr>
  </w:style>
  <w:style w:type="paragraph" w:customStyle="1" w:styleId="AFD889F97F99478CA19E00A9D53387043">
    <w:name w:val="AFD889F97F99478CA19E00A9D53387043"/>
    <w:rsid w:val="00331CE2"/>
    <w:pPr>
      <w:spacing w:after="200" w:line="276" w:lineRule="auto"/>
    </w:pPr>
    <w:rPr>
      <w:rFonts w:ascii="Times New Roman" w:hAnsi="Times New Roman"/>
      <w:sz w:val="24"/>
    </w:rPr>
  </w:style>
  <w:style w:type="paragraph" w:customStyle="1" w:styleId="1F61477AE26247998C6191594936CE973">
    <w:name w:val="1F61477AE26247998C6191594936CE973"/>
    <w:rsid w:val="00331CE2"/>
    <w:pPr>
      <w:spacing w:after="200" w:line="276" w:lineRule="auto"/>
      <w:ind w:left="720"/>
      <w:contextualSpacing/>
    </w:pPr>
    <w:rPr>
      <w:rFonts w:ascii="Times New Roman" w:hAnsi="Times New Roman"/>
      <w:sz w:val="24"/>
    </w:rPr>
  </w:style>
  <w:style w:type="paragraph" w:customStyle="1" w:styleId="678D2780F93A4E9CBBCC21DDFEB305334">
    <w:name w:val="678D2780F93A4E9CBBCC21DDFEB305334"/>
    <w:rsid w:val="00331CE2"/>
    <w:pPr>
      <w:spacing w:after="200" w:line="276" w:lineRule="auto"/>
    </w:pPr>
    <w:rPr>
      <w:rFonts w:ascii="Times New Roman" w:hAnsi="Times New Roman"/>
      <w:sz w:val="24"/>
    </w:rPr>
  </w:style>
  <w:style w:type="paragraph" w:customStyle="1" w:styleId="499F365F6C2C452B860A876DCE3C78654">
    <w:name w:val="499F365F6C2C452B860A876DCE3C78654"/>
    <w:rsid w:val="00331CE2"/>
    <w:pPr>
      <w:spacing w:after="200" w:line="276" w:lineRule="auto"/>
    </w:pPr>
    <w:rPr>
      <w:rFonts w:ascii="Times New Roman" w:hAnsi="Times New Roman"/>
      <w:sz w:val="24"/>
    </w:rPr>
  </w:style>
  <w:style w:type="paragraph" w:customStyle="1" w:styleId="AFD889F97F99478CA19E00A9D53387044">
    <w:name w:val="AFD889F97F99478CA19E00A9D53387044"/>
    <w:rsid w:val="00331CE2"/>
    <w:pPr>
      <w:spacing w:after="200" w:line="276" w:lineRule="auto"/>
    </w:pPr>
    <w:rPr>
      <w:rFonts w:ascii="Times New Roman" w:hAnsi="Times New Roman"/>
      <w:sz w:val="24"/>
    </w:rPr>
  </w:style>
  <w:style w:type="paragraph" w:customStyle="1" w:styleId="1F61477AE26247998C6191594936CE974">
    <w:name w:val="1F61477AE26247998C6191594936CE974"/>
    <w:rsid w:val="00331CE2"/>
    <w:pPr>
      <w:spacing w:after="200" w:line="276" w:lineRule="auto"/>
      <w:ind w:left="720"/>
      <w:contextualSpacing/>
    </w:pPr>
    <w:rPr>
      <w:rFonts w:ascii="Times New Roman" w:hAnsi="Times New Roman"/>
      <w:sz w:val="24"/>
    </w:rPr>
  </w:style>
  <w:style w:type="paragraph" w:customStyle="1" w:styleId="1FA5DEB89E2548DFBDBBA2C114D13343">
    <w:name w:val="1FA5DEB89E2548DFBDBBA2C114D13343"/>
    <w:rsid w:val="006E5343"/>
    <w:pPr>
      <w:spacing w:after="200" w:line="276" w:lineRule="auto"/>
    </w:pPr>
    <w:rPr>
      <w:rFonts w:ascii="Times New Roman" w:hAnsi="Times New Roman"/>
      <w:sz w:val="24"/>
    </w:rPr>
  </w:style>
  <w:style w:type="paragraph" w:customStyle="1" w:styleId="678D2780F93A4E9CBBCC21DDFEB305335">
    <w:name w:val="678D2780F93A4E9CBBCC21DDFEB305335"/>
    <w:rsid w:val="006E5343"/>
    <w:pPr>
      <w:spacing w:after="200" w:line="276" w:lineRule="auto"/>
    </w:pPr>
    <w:rPr>
      <w:rFonts w:ascii="Times New Roman" w:hAnsi="Times New Roman"/>
      <w:sz w:val="24"/>
    </w:rPr>
  </w:style>
  <w:style w:type="paragraph" w:customStyle="1" w:styleId="499F365F6C2C452B860A876DCE3C78655">
    <w:name w:val="499F365F6C2C452B860A876DCE3C78655"/>
    <w:rsid w:val="006E5343"/>
    <w:pPr>
      <w:spacing w:after="200" w:line="276" w:lineRule="auto"/>
    </w:pPr>
    <w:rPr>
      <w:rFonts w:ascii="Times New Roman" w:hAnsi="Times New Roman"/>
      <w:sz w:val="24"/>
    </w:rPr>
  </w:style>
  <w:style w:type="paragraph" w:customStyle="1" w:styleId="AFD889F97F99478CA19E00A9D53387045">
    <w:name w:val="AFD889F97F99478CA19E00A9D53387045"/>
    <w:rsid w:val="006E5343"/>
    <w:pPr>
      <w:spacing w:after="200" w:line="276" w:lineRule="auto"/>
    </w:pPr>
    <w:rPr>
      <w:rFonts w:ascii="Times New Roman" w:hAnsi="Times New Roman"/>
      <w:sz w:val="24"/>
    </w:rPr>
  </w:style>
  <w:style w:type="paragraph" w:customStyle="1" w:styleId="1F61477AE26247998C6191594936CE975">
    <w:name w:val="1F61477AE26247998C6191594936CE975"/>
    <w:rsid w:val="006E5343"/>
    <w:pPr>
      <w:spacing w:after="200" w:line="276" w:lineRule="auto"/>
      <w:ind w:left="720"/>
      <w:contextualSpacing/>
    </w:pPr>
    <w:rPr>
      <w:rFonts w:ascii="Times New Roman" w:hAnsi="Times New Roman"/>
      <w:sz w:val="24"/>
    </w:rPr>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C393E-1126-49F2-AC88-1C09D3F1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11674</Words>
  <Characters>66545</Characters>
  <Application>Microsoft Office Word</Application>
  <DocSecurity>0</DocSecurity>
  <Lines>554</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2022-12-29T09:19:00Z</dcterms:created>
  <dcterms:modified xsi:type="dcterms:W3CDTF">2022-12-29T09:19:00Z</dcterms:modified>
</cp:coreProperties>
</file>